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8F384D" w14:textId="249AA35F" w:rsidR="007B5EF0" w:rsidRDefault="00354018" w:rsidP="00F20C71">
      <w:pPr>
        <w:keepNext/>
        <w:keepLines/>
        <w:widowControl w:val="0"/>
        <w:tabs>
          <w:tab w:val="left" w:pos="6230"/>
        </w:tabs>
        <w:spacing w:line="276" w:lineRule="auto"/>
        <w:ind w:right="20"/>
        <w:outlineLvl w:val="2"/>
        <w:rPr>
          <w:rFonts w:ascii="Calibri" w:eastAsia="Calibri" w:hAnsi="Calibri"/>
          <w:i/>
          <w:lang w:eastAsia="en-US"/>
        </w:rPr>
      </w:pPr>
      <w:r>
        <w:rPr>
          <w:rFonts w:ascii="Calibri" w:eastAsia="Calibri" w:hAnsi="Calibri"/>
          <w:i/>
          <w:lang w:eastAsia="en-US"/>
        </w:rPr>
        <w:tab/>
      </w:r>
    </w:p>
    <w:p w14:paraId="16984371" w14:textId="0291D952" w:rsidR="00F20C71" w:rsidRDefault="00F20C71" w:rsidP="007B5EF0">
      <w:pPr>
        <w:keepNext/>
        <w:keepLines/>
        <w:widowControl w:val="0"/>
        <w:spacing w:line="276" w:lineRule="auto"/>
        <w:ind w:right="20"/>
        <w:jc w:val="center"/>
        <w:outlineLvl w:val="2"/>
        <w:rPr>
          <w:rFonts w:ascii="Calibri" w:eastAsia="Arial" w:hAnsi="Calibri" w:cs="Calibri"/>
          <w:bCs/>
          <w:color w:val="000000"/>
          <w:sz w:val="18"/>
          <w:szCs w:val="18"/>
          <w:lang w:bidi="pl-PL"/>
        </w:rPr>
      </w:pPr>
      <w:r>
        <w:rPr>
          <w:rFonts w:ascii="Arial" w:hAnsi="Arial" w:cs="Arial"/>
          <w:bCs/>
          <w:noProof/>
          <w:sz w:val="16"/>
          <w:szCs w:val="16"/>
        </w:rPr>
        <w:drawing>
          <wp:inline distT="0" distB="0" distL="0" distR="0" wp14:anchorId="5E5092D0" wp14:editId="0FE1592A">
            <wp:extent cx="5979795" cy="565150"/>
            <wp:effectExtent l="0" t="0" r="1905" b="6350"/>
            <wp:docPr id="34907692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9076924" name="Obraz 34907692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9795" cy="56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08E415" w14:textId="10E00932" w:rsidR="005222A9" w:rsidRPr="00653ABC" w:rsidRDefault="007B5EF0" w:rsidP="00653ABC">
      <w:pPr>
        <w:keepNext/>
        <w:keepLines/>
        <w:widowControl w:val="0"/>
        <w:spacing w:line="276" w:lineRule="auto"/>
        <w:ind w:left="-567" w:right="-506"/>
        <w:jc w:val="center"/>
        <w:outlineLvl w:val="2"/>
        <w:rPr>
          <w:rFonts w:ascii="Arial" w:hAnsi="Arial" w:cs="Arial"/>
          <w:bCs/>
          <w:sz w:val="16"/>
          <w:szCs w:val="16"/>
        </w:rPr>
      </w:pPr>
      <w:r w:rsidRPr="007B5EF0">
        <w:rPr>
          <w:rFonts w:ascii="Calibri" w:eastAsia="Arial" w:hAnsi="Calibri" w:cs="Calibri"/>
          <w:bCs/>
          <w:color w:val="000000"/>
          <w:sz w:val="18"/>
          <w:szCs w:val="18"/>
          <w:lang w:bidi="pl-PL"/>
        </w:rPr>
        <w:t>„</w:t>
      </w:r>
      <w:r w:rsidR="00653ABC" w:rsidRPr="00AD0BD5">
        <w:rPr>
          <w:rFonts w:ascii="Arial" w:hAnsi="Arial" w:cs="Arial"/>
          <w:bCs/>
          <w:sz w:val="16"/>
          <w:szCs w:val="16"/>
        </w:rPr>
        <w:t>Odnowa przestrzeni publicznych na terenie gminy Strzelno</w:t>
      </w:r>
      <w:r w:rsidR="00653ABC">
        <w:rPr>
          <w:rFonts w:ascii="Arial" w:hAnsi="Arial" w:cs="Arial"/>
          <w:bCs/>
          <w:sz w:val="16"/>
          <w:szCs w:val="16"/>
        </w:rPr>
        <w:t xml:space="preserve"> - SKWER</w:t>
      </w:r>
      <w:r w:rsidRPr="007B5EF0">
        <w:rPr>
          <w:rFonts w:ascii="Calibri" w:hAnsi="Calibri" w:cs="Calibri"/>
          <w:bCs/>
          <w:sz w:val="18"/>
          <w:szCs w:val="18"/>
        </w:rPr>
        <w:t>.</w:t>
      </w:r>
      <w:r w:rsidRPr="007B5EF0">
        <w:rPr>
          <w:rFonts w:ascii="Calibri" w:eastAsia="Arial" w:hAnsi="Calibri" w:cs="Calibri"/>
          <w:bCs/>
          <w:color w:val="000000"/>
          <w:sz w:val="18"/>
          <w:szCs w:val="18"/>
          <w:lang w:bidi="pl-PL"/>
        </w:rPr>
        <w:t>”</w:t>
      </w:r>
      <w:r w:rsidR="00FC0188">
        <w:rPr>
          <w:rFonts w:ascii="Calibri" w:hAnsi="Calibri"/>
          <w:lang w:val="en-US" w:eastAsia="en-US"/>
        </w:rPr>
        <w:pict w14:anchorId="08480466">
          <v:rect id="_x0000_i1025" style="width:453.5pt;height:1pt" o:hralign="center" o:hrstd="t" o:hr="t" fillcolor="#aca899" stroked="f"/>
        </w:pict>
      </w:r>
    </w:p>
    <w:p w14:paraId="4622C648" w14:textId="77777777" w:rsidR="005222A9" w:rsidRDefault="005222A9" w:rsidP="007B3FEE">
      <w:pPr>
        <w:pStyle w:val="Nagwek3"/>
        <w:jc w:val="right"/>
        <w:rPr>
          <w:rFonts w:ascii="Arial" w:hAnsi="Arial" w:cs="Arial"/>
          <w:b/>
          <w:i w:val="0"/>
          <w:sz w:val="18"/>
          <w:szCs w:val="18"/>
        </w:rPr>
      </w:pPr>
    </w:p>
    <w:p w14:paraId="3F1D8B07" w14:textId="77777777" w:rsidR="007B3FEE" w:rsidRPr="000C55D2" w:rsidRDefault="007B3FEE" w:rsidP="007B3FEE">
      <w:pPr>
        <w:pStyle w:val="Nagwek3"/>
        <w:jc w:val="right"/>
        <w:rPr>
          <w:rFonts w:ascii="Arial" w:hAnsi="Arial" w:cs="Arial"/>
          <w:b/>
          <w:i w:val="0"/>
          <w:sz w:val="18"/>
          <w:szCs w:val="18"/>
        </w:rPr>
      </w:pPr>
      <w:r w:rsidRPr="00C44BEF">
        <w:rPr>
          <w:rFonts w:ascii="Arial" w:hAnsi="Arial" w:cs="Arial"/>
          <w:b/>
          <w:i w:val="0"/>
          <w:sz w:val="18"/>
          <w:szCs w:val="18"/>
        </w:rPr>
        <w:t xml:space="preserve">Załącznik nr 1 do </w:t>
      </w:r>
      <w:r w:rsidR="00813A79">
        <w:rPr>
          <w:rFonts w:ascii="Arial" w:hAnsi="Arial" w:cs="Arial"/>
          <w:b/>
          <w:i w:val="0"/>
          <w:sz w:val="18"/>
          <w:szCs w:val="18"/>
        </w:rPr>
        <w:t>SWZ</w:t>
      </w:r>
    </w:p>
    <w:p w14:paraId="6B6B6155" w14:textId="77777777" w:rsidR="008E78A4" w:rsidRDefault="008E78A4" w:rsidP="007B3FEE">
      <w:pPr>
        <w:pStyle w:val="Nagwek3"/>
        <w:jc w:val="center"/>
        <w:rPr>
          <w:rFonts w:ascii="Arial" w:hAnsi="Arial" w:cs="Arial"/>
          <w:b/>
          <w:i w:val="0"/>
          <w:szCs w:val="24"/>
        </w:rPr>
      </w:pPr>
    </w:p>
    <w:p w14:paraId="1181F943" w14:textId="77777777" w:rsidR="007B3FEE" w:rsidRPr="001F1212" w:rsidRDefault="001F1212" w:rsidP="007B3FEE">
      <w:pPr>
        <w:pStyle w:val="Nagwek3"/>
        <w:jc w:val="center"/>
        <w:rPr>
          <w:rFonts w:ascii="Arial" w:hAnsi="Arial" w:cs="Arial"/>
          <w:b/>
          <w:i w:val="0"/>
          <w:spacing w:val="20"/>
          <w:szCs w:val="24"/>
        </w:rPr>
      </w:pPr>
      <w:r w:rsidRPr="001F1212">
        <w:rPr>
          <w:rFonts w:ascii="Arial" w:hAnsi="Arial" w:cs="Arial"/>
          <w:b/>
          <w:i w:val="0"/>
          <w:spacing w:val="20"/>
          <w:sz w:val="32"/>
          <w:szCs w:val="24"/>
        </w:rPr>
        <w:t>OFERTA</w:t>
      </w:r>
    </w:p>
    <w:p w14:paraId="42442AB9" w14:textId="77777777" w:rsidR="00150C93" w:rsidRPr="00150C93" w:rsidRDefault="00150C93" w:rsidP="00150C93"/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126"/>
        <w:gridCol w:w="851"/>
        <w:gridCol w:w="1134"/>
        <w:gridCol w:w="850"/>
        <w:gridCol w:w="2409"/>
      </w:tblGrid>
      <w:tr w:rsidR="006D4EEC" w14:paraId="5BBA4299" w14:textId="77777777" w:rsidTr="00486CB3">
        <w:trPr>
          <w:trHeight w:val="981"/>
          <w:jc w:val="center"/>
        </w:trPr>
        <w:tc>
          <w:tcPr>
            <w:tcW w:w="2552" w:type="dxa"/>
            <w:shd w:val="clear" w:color="auto" w:fill="D9D9D9"/>
            <w:vAlign w:val="center"/>
          </w:tcPr>
          <w:p w14:paraId="4C27DB90" w14:textId="77777777" w:rsidR="00EC220E" w:rsidRPr="00DC6686" w:rsidRDefault="00EC220E" w:rsidP="00DC6686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DC6686">
              <w:rPr>
                <w:rFonts w:ascii="Arial" w:eastAsia="Arial Unicode MS" w:hAnsi="Arial" w:cs="Arial"/>
                <w:b/>
                <w:sz w:val="18"/>
                <w:szCs w:val="18"/>
              </w:rPr>
              <w:t>Zamawiający:</w:t>
            </w:r>
          </w:p>
        </w:tc>
        <w:tc>
          <w:tcPr>
            <w:tcW w:w="7370" w:type="dxa"/>
            <w:gridSpan w:val="5"/>
            <w:shd w:val="clear" w:color="auto" w:fill="D9D9D9"/>
            <w:vAlign w:val="center"/>
          </w:tcPr>
          <w:p w14:paraId="301F13C8" w14:textId="77777777" w:rsidR="001F1212" w:rsidRPr="001F1212" w:rsidRDefault="001F1212" w:rsidP="001F1212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1F1212">
              <w:rPr>
                <w:rFonts w:ascii="Arial" w:eastAsia="Arial Unicode MS" w:hAnsi="Arial" w:cs="Arial"/>
                <w:b/>
                <w:sz w:val="18"/>
                <w:szCs w:val="18"/>
              </w:rPr>
              <w:t>Gmina Strzelno</w:t>
            </w:r>
          </w:p>
          <w:p w14:paraId="3346ABC9" w14:textId="77777777" w:rsidR="001F1212" w:rsidRPr="001F1212" w:rsidRDefault="001F1212" w:rsidP="001F1212">
            <w:pPr>
              <w:spacing w:line="276" w:lineRule="auto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  <w:r w:rsidRPr="001F1212">
              <w:rPr>
                <w:rFonts w:ascii="Arial" w:eastAsia="Arial Unicode MS" w:hAnsi="Arial" w:cs="Arial"/>
                <w:sz w:val="18"/>
                <w:szCs w:val="18"/>
              </w:rPr>
              <w:t>ul. Cieślewicza 2</w:t>
            </w:r>
          </w:p>
          <w:p w14:paraId="3939067A" w14:textId="77777777" w:rsidR="00EC220E" w:rsidRPr="00DC6686" w:rsidRDefault="001F1212" w:rsidP="001F1212">
            <w:pPr>
              <w:spacing w:line="276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1F1212">
              <w:rPr>
                <w:rFonts w:ascii="Arial" w:eastAsia="Arial Unicode MS" w:hAnsi="Arial" w:cs="Arial"/>
                <w:sz w:val="18"/>
                <w:szCs w:val="18"/>
              </w:rPr>
              <w:t>88-320 Strzelno</w:t>
            </w:r>
          </w:p>
        </w:tc>
      </w:tr>
      <w:tr w:rsidR="00EC220E" w14:paraId="58471FB3" w14:textId="77777777" w:rsidTr="00486CB3">
        <w:trPr>
          <w:trHeight w:val="1371"/>
          <w:jc w:val="center"/>
        </w:trPr>
        <w:tc>
          <w:tcPr>
            <w:tcW w:w="2552" w:type="dxa"/>
            <w:shd w:val="clear" w:color="auto" w:fill="D9D9D9"/>
            <w:vAlign w:val="center"/>
          </w:tcPr>
          <w:p w14:paraId="1399BDFA" w14:textId="77777777" w:rsidR="00EC220E" w:rsidRPr="00DC6686" w:rsidRDefault="00EC220E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Nazwa (firma)</w:t>
            </w:r>
            <w:r w:rsidR="006C35C8" w:rsidRPr="00DC6686">
              <w:rPr>
                <w:rFonts w:ascii="Arial" w:hAnsi="Arial" w:cs="Arial"/>
                <w:b/>
                <w:sz w:val="18"/>
                <w:szCs w:val="18"/>
              </w:rPr>
              <w:t xml:space="preserve"> / imię i nazwisko</w:t>
            </w:r>
            <w:r w:rsidRPr="00DC6686">
              <w:rPr>
                <w:rFonts w:ascii="Arial" w:hAnsi="Arial" w:cs="Arial"/>
                <w:b/>
                <w:sz w:val="18"/>
                <w:szCs w:val="18"/>
              </w:rPr>
              <w:t xml:space="preserve"> Wykonawcy</w:t>
            </w:r>
            <w:r w:rsidR="001E786D" w:rsidRPr="00DC6686">
              <w:rPr>
                <w:rFonts w:ascii="Arial" w:hAnsi="Arial" w:cs="Arial"/>
                <w:b/>
                <w:sz w:val="18"/>
                <w:szCs w:val="18"/>
              </w:rPr>
              <w:t xml:space="preserve"> / Wykonawców wspólnie ubiegających się o zamówienie</w:t>
            </w:r>
            <w:r w:rsidRPr="00DC6686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7370" w:type="dxa"/>
            <w:gridSpan w:val="5"/>
            <w:vAlign w:val="center"/>
          </w:tcPr>
          <w:p w14:paraId="0C19E3DC" w14:textId="77777777" w:rsidR="00EC220E" w:rsidRPr="00DC6686" w:rsidRDefault="00EC220E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D4EEC" w14:paraId="0634E85D" w14:textId="77777777" w:rsidTr="00486CB3">
        <w:trPr>
          <w:trHeight w:val="755"/>
          <w:jc w:val="center"/>
        </w:trPr>
        <w:tc>
          <w:tcPr>
            <w:tcW w:w="2552" w:type="dxa"/>
            <w:vMerge w:val="restart"/>
            <w:shd w:val="clear" w:color="auto" w:fill="D9D9D9"/>
            <w:vAlign w:val="center"/>
          </w:tcPr>
          <w:p w14:paraId="3B97F962" w14:textId="77777777" w:rsidR="0044251A" w:rsidRPr="00DC6686" w:rsidRDefault="0044251A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Adres Wykonawcy:</w:t>
            </w:r>
          </w:p>
        </w:tc>
        <w:tc>
          <w:tcPr>
            <w:tcW w:w="2126" w:type="dxa"/>
            <w:shd w:val="clear" w:color="auto" w:fill="D9D9D9"/>
            <w:vAlign w:val="center"/>
          </w:tcPr>
          <w:p w14:paraId="5046F8E5" w14:textId="77777777" w:rsidR="0044251A" w:rsidRPr="00DC6686" w:rsidRDefault="0044251A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Ulica</w:t>
            </w:r>
            <w:r w:rsidR="001E786D" w:rsidRPr="00DC6686">
              <w:rPr>
                <w:rFonts w:ascii="Arial" w:hAnsi="Arial" w:cs="Arial"/>
                <w:b/>
                <w:sz w:val="18"/>
                <w:szCs w:val="18"/>
              </w:rPr>
              <w:t>, nr domu / nr lokalu</w:t>
            </w:r>
            <w:r w:rsidRPr="00DC6686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  <w:tc>
          <w:tcPr>
            <w:tcW w:w="5244" w:type="dxa"/>
            <w:gridSpan w:val="4"/>
            <w:vAlign w:val="center"/>
          </w:tcPr>
          <w:p w14:paraId="4DC7504B" w14:textId="77777777" w:rsidR="0044251A" w:rsidRDefault="0044251A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26024AF" w14:textId="77777777" w:rsidR="00F47BB7" w:rsidRDefault="00F47BB7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D6C4CCD" w14:textId="77777777" w:rsidR="00F47BB7" w:rsidRDefault="00F47BB7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ECB3ECB" w14:textId="77777777" w:rsidR="00F47BB7" w:rsidRPr="00DC6686" w:rsidRDefault="00F47BB7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D4EEC" w14:paraId="31A73C22" w14:textId="77777777" w:rsidTr="00486CB3">
        <w:trPr>
          <w:trHeight w:val="834"/>
          <w:jc w:val="center"/>
        </w:trPr>
        <w:tc>
          <w:tcPr>
            <w:tcW w:w="2552" w:type="dxa"/>
            <w:vMerge/>
            <w:shd w:val="clear" w:color="auto" w:fill="D9D9D9"/>
            <w:vAlign w:val="center"/>
          </w:tcPr>
          <w:p w14:paraId="36C2D994" w14:textId="77777777" w:rsidR="0044251A" w:rsidRPr="00DC6686" w:rsidRDefault="0044251A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/>
            <w:vAlign w:val="center"/>
          </w:tcPr>
          <w:p w14:paraId="6C21D988" w14:textId="77777777" w:rsidR="0044251A" w:rsidRPr="00DC6686" w:rsidRDefault="0044251A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Miejscowość i kod pocztowy:</w:t>
            </w:r>
          </w:p>
        </w:tc>
        <w:tc>
          <w:tcPr>
            <w:tcW w:w="5244" w:type="dxa"/>
            <w:gridSpan w:val="4"/>
            <w:vAlign w:val="center"/>
          </w:tcPr>
          <w:p w14:paraId="69A31D48" w14:textId="77777777" w:rsidR="0044251A" w:rsidRPr="00DC6686" w:rsidRDefault="0044251A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D4EEC" w14:paraId="3D7FCEDD" w14:textId="77777777" w:rsidTr="00486CB3">
        <w:trPr>
          <w:trHeight w:val="420"/>
          <w:jc w:val="center"/>
        </w:trPr>
        <w:tc>
          <w:tcPr>
            <w:tcW w:w="2552" w:type="dxa"/>
            <w:vMerge/>
            <w:shd w:val="clear" w:color="auto" w:fill="D9D9D9"/>
            <w:vAlign w:val="center"/>
          </w:tcPr>
          <w:p w14:paraId="77BAAA2F" w14:textId="77777777" w:rsidR="00457D22" w:rsidRPr="00DC6686" w:rsidRDefault="00457D22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D9D9D9"/>
            <w:vAlign w:val="center"/>
          </w:tcPr>
          <w:p w14:paraId="4F1FB201" w14:textId="77777777" w:rsidR="00457D22" w:rsidRPr="00DC6686" w:rsidRDefault="00457D22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Województwo:</w:t>
            </w:r>
          </w:p>
        </w:tc>
        <w:tc>
          <w:tcPr>
            <w:tcW w:w="1985" w:type="dxa"/>
            <w:gridSpan w:val="2"/>
            <w:vAlign w:val="center"/>
          </w:tcPr>
          <w:p w14:paraId="0DFC9D9E" w14:textId="77777777" w:rsidR="00457D22" w:rsidRDefault="00457D22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F37744A" w14:textId="77777777" w:rsidR="00F47BB7" w:rsidRDefault="00F47BB7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D751611" w14:textId="77777777" w:rsidR="00F47BB7" w:rsidRPr="00DC6686" w:rsidRDefault="00F47BB7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D9D9D9"/>
            <w:vAlign w:val="center"/>
          </w:tcPr>
          <w:p w14:paraId="0FDC8C8E" w14:textId="77777777" w:rsidR="00457D22" w:rsidRPr="00DC6686" w:rsidRDefault="00457D22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Kraj:</w:t>
            </w:r>
          </w:p>
        </w:tc>
        <w:tc>
          <w:tcPr>
            <w:tcW w:w="2409" w:type="dxa"/>
            <w:vAlign w:val="center"/>
          </w:tcPr>
          <w:p w14:paraId="1B08D92A" w14:textId="77777777" w:rsidR="00457D22" w:rsidRPr="00DC6686" w:rsidRDefault="00457D22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D4EEC" w14:paraId="42C8A7D3" w14:textId="77777777" w:rsidTr="00486CB3">
        <w:trPr>
          <w:trHeight w:val="608"/>
          <w:jc w:val="center"/>
        </w:trPr>
        <w:tc>
          <w:tcPr>
            <w:tcW w:w="2552" w:type="dxa"/>
            <w:shd w:val="clear" w:color="auto" w:fill="D9D9D9"/>
            <w:vAlign w:val="center"/>
          </w:tcPr>
          <w:p w14:paraId="6B2FCD5F" w14:textId="77777777" w:rsidR="00093F06" w:rsidRPr="00DC6686" w:rsidRDefault="00093F06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NIP:</w:t>
            </w:r>
          </w:p>
        </w:tc>
        <w:tc>
          <w:tcPr>
            <w:tcW w:w="2126" w:type="dxa"/>
            <w:vAlign w:val="center"/>
          </w:tcPr>
          <w:p w14:paraId="23E6B498" w14:textId="77777777" w:rsidR="00093F06" w:rsidRDefault="00093F06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4AAE117" w14:textId="77777777" w:rsidR="00F47BB7" w:rsidRDefault="00F47BB7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A8A2033" w14:textId="77777777" w:rsidR="00F47BB7" w:rsidRPr="00DC6686" w:rsidRDefault="00F47BB7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/>
            <w:vAlign w:val="center"/>
          </w:tcPr>
          <w:p w14:paraId="70020D21" w14:textId="77777777" w:rsidR="00093F06" w:rsidRPr="00DC6686" w:rsidRDefault="00093F06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3259" w:type="dxa"/>
            <w:gridSpan w:val="2"/>
            <w:vAlign w:val="center"/>
          </w:tcPr>
          <w:p w14:paraId="19BEAB91" w14:textId="77777777" w:rsidR="00093F06" w:rsidRPr="00DC6686" w:rsidRDefault="00093F06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D4EEC" w14:paraId="6C45030B" w14:textId="77777777" w:rsidTr="00486CB3">
        <w:trPr>
          <w:trHeight w:val="850"/>
          <w:jc w:val="center"/>
        </w:trPr>
        <w:tc>
          <w:tcPr>
            <w:tcW w:w="2552" w:type="dxa"/>
            <w:shd w:val="clear" w:color="auto" w:fill="D9D9D9"/>
            <w:vAlign w:val="center"/>
          </w:tcPr>
          <w:p w14:paraId="26DB34CD" w14:textId="77777777" w:rsidR="00093F06" w:rsidRPr="00DC6686" w:rsidRDefault="00093F06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Wysokość kapitału zakładowego:</w:t>
            </w:r>
          </w:p>
          <w:p w14:paraId="42856C92" w14:textId="77777777" w:rsidR="00093F06" w:rsidRPr="00DC6686" w:rsidRDefault="00093F06" w:rsidP="00DC6686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C6686">
              <w:rPr>
                <w:rFonts w:ascii="Arial" w:hAnsi="Arial" w:cs="Arial"/>
                <w:i/>
                <w:sz w:val="18"/>
                <w:szCs w:val="18"/>
              </w:rPr>
              <w:t>(dot. Sp. z o.o.)</w:t>
            </w:r>
          </w:p>
        </w:tc>
        <w:tc>
          <w:tcPr>
            <w:tcW w:w="2126" w:type="dxa"/>
            <w:vAlign w:val="center"/>
          </w:tcPr>
          <w:p w14:paraId="13A2FD8D" w14:textId="77777777" w:rsidR="00093F06" w:rsidRPr="00DC6686" w:rsidRDefault="00093F06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shd w:val="clear" w:color="auto" w:fill="D9D9D9"/>
            <w:vAlign w:val="center"/>
          </w:tcPr>
          <w:p w14:paraId="6EE5BBE6" w14:textId="77777777" w:rsidR="00093F06" w:rsidRPr="00DC6686" w:rsidRDefault="00093F06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Wysokość kapitału wpłaconego:</w:t>
            </w:r>
          </w:p>
          <w:p w14:paraId="7E6650CD" w14:textId="77777777" w:rsidR="00093F06" w:rsidRPr="00DC6686" w:rsidRDefault="00093F06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i/>
                <w:sz w:val="18"/>
                <w:szCs w:val="18"/>
              </w:rPr>
              <w:t>(dot. S.A.)</w:t>
            </w:r>
          </w:p>
        </w:tc>
        <w:tc>
          <w:tcPr>
            <w:tcW w:w="3259" w:type="dxa"/>
            <w:gridSpan w:val="2"/>
            <w:vAlign w:val="center"/>
          </w:tcPr>
          <w:p w14:paraId="3636B831" w14:textId="77777777" w:rsidR="00093F06" w:rsidRPr="00DC6686" w:rsidRDefault="00093F06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A6E1C" w14:paraId="6304B9B3" w14:textId="77777777" w:rsidTr="00486CB3">
        <w:trPr>
          <w:trHeight w:val="721"/>
          <w:jc w:val="center"/>
        </w:trPr>
        <w:tc>
          <w:tcPr>
            <w:tcW w:w="2552" w:type="dxa"/>
            <w:shd w:val="clear" w:color="auto" w:fill="D9D9D9"/>
            <w:vAlign w:val="center"/>
          </w:tcPr>
          <w:p w14:paraId="2E92B5A2" w14:textId="77777777" w:rsidR="00FA6E1C" w:rsidRPr="00AF2EBE" w:rsidRDefault="00814091" w:rsidP="004932A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F2EBE">
              <w:rPr>
                <w:rFonts w:ascii="Arial" w:hAnsi="Arial" w:cs="Arial"/>
                <w:b/>
                <w:sz w:val="18"/>
                <w:szCs w:val="18"/>
              </w:rPr>
              <w:t xml:space="preserve">Wykonawca </w:t>
            </w:r>
            <w:r w:rsidR="00B9768B">
              <w:rPr>
                <w:rFonts w:ascii="Arial" w:hAnsi="Arial" w:cs="Arial"/>
                <w:b/>
                <w:sz w:val="18"/>
                <w:szCs w:val="18"/>
              </w:rPr>
              <w:t>jest</w:t>
            </w:r>
          </w:p>
        </w:tc>
        <w:tc>
          <w:tcPr>
            <w:tcW w:w="7370" w:type="dxa"/>
            <w:gridSpan w:val="5"/>
            <w:vAlign w:val="center"/>
          </w:tcPr>
          <w:p w14:paraId="4D4ECC69" w14:textId="77777777" w:rsidR="00FA6E1C" w:rsidRPr="00AF2EBE" w:rsidRDefault="00814091" w:rsidP="00E04557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F2EB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932A5">
              <w:rPr>
                <w:rFonts w:ascii="Arial" w:hAnsi="Arial" w:cs="Arial"/>
                <w:b/>
                <w:sz w:val="18"/>
                <w:szCs w:val="18"/>
              </w:rPr>
              <w:t xml:space="preserve">mikro / małym / średnim / dużym przedsiębiorcą </w:t>
            </w:r>
            <w:r w:rsidR="004932A5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  <w:r w:rsidR="004932A5" w:rsidRPr="00BE4085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)</w:t>
            </w:r>
            <w:r w:rsidR="004932A5" w:rsidRPr="00AF2EB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932A5" w:rsidRPr="00E04557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"/>
            </w:r>
            <w:r w:rsidR="004932A5" w:rsidRPr="00E04557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)</w:t>
            </w:r>
          </w:p>
        </w:tc>
      </w:tr>
      <w:tr w:rsidR="006C35C8" w14:paraId="62FCA870" w14:textId="77777777" w:rsidTr="00486CB3">
        <w:trPr>
          <w:trHeight w:val="862"/>
          <w:jc w:val="center"/>
        </w:trPr>
        <w:tc>
          <w:tcPr>
            <w:tcW w:w="2552" w:type="dxa"/>
            <w:shd w:val="clear" w:color="auto" w:fill="D9D9D9"/>
            <w:vAlign w:val="center"/>
          </w:tcPr>
          <w:p w14:paraId="4754F4E6" w14:textId="77777777" w:rsidR="00036420" w:rsidRPr="00DC6686" w:rsidRDefault="00036420" w:rsidP="00DC6686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Adres do korespondencji</w:t>
            </w:r>
            <w:r w:rsidRPr="00DC6686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2143F279" w14:textId="77777777" w:rsidR="00FA6E1C" w:rsidRPr="008F04EF" w:rsidRDefault="00036420" w:rsidP="008F04EF">
            <w:pPr>
              <w:spacing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C6686">
              <w:rPr>
                <w:rFonts w:ascii="Arial" w:hAnsi="Arial" w:cs="Arial"/>
                <w:i/>
                <w:sz w:val="18"/>
                <w:szCs w:val="18"/>
              </w:rPr>
              <w:t>(jeżeli jest inny niż podany powyżej)</w:t>
            </w:r>
          </w:p>
        </w:tc>
        <w:tc>
          <w:tcPr>
            <w:tcW w:w="7370" w:type="dxa"/>
            <w:gridSpan w:val="5"/>
            <w:vAlign w:val="center"/>
          </w:tcPr>
          <w:p w14:paraId="46B9DA68" w14:textId="77777777" w:rsidR="006C35C8" w:rsidRPr="00DC6686" w:rsidRDefault="006C35C8" w:rsidP="008F04EF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36024" w14:paraId="7D5D01A2" w14:textId="77777777" w:rsidTr="00486CB3">
        <w:trPr>
          <w:trHeight w:val="1076"/>
          <w:jc w:val="center"/>
        </w:trPr>
        <w:tc>
          <w:tcPr>
            <w:tcW w:w="2552" w:type="dxa"/>
            <w:vMerge w:val="restart"/>
            <w:shd w:val="clear" w:color="auto" w:fill="D9D9D9"/>
            <w:vAlign w:val="center"/>
          </w:tcPr>
          <w:p w14:paraId="11D6B6AB" w14:textId="77777777" w:rsidR="00B36024" w:rsidRPr="00DC6686" w:rsidRDefault="00B36024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Osoba upoważniona do kontaktu z Zamawiającym: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14:paraId="752A79C3" w14:textId="77777777" w:rsidR="00B36024" w:rsidRPr="00DC6686" w:rsidRDefault="00B36024" w:rsidP="00DC6686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14:paraId="798E1E27" w14:textId="77777777" w:rsidR="00B36024" w:rsidRPr="00DC6686" w:rsidRDefault="00B36024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Telefon:</w:t>
            </w:r>
          </w:p>
        </w:tc>
        <w:tc>
          <w:tcPr>
            <w:tcW w:w="3259" w:type="dxa"/>
            <w:gridSpan w:val="2"/>
            <w:vAlign w:val="center"/>
          </w:tcPr>
          <w:p w14:paraId="5C27C929" w14:textId="77777777" w:rsidR="00B36024" w:rsidRPr="00DC6686" w:rsidRDefault="00B36024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D4EEC" w14:paraId="0AAE331F" w14:textId="77777777" w:rsidTr="00486CB3">
        <w:trPr>
          <w:trHeight w:val="552"/>
          <w:jc w:val="center"/>
        </w:trPr>
        <w:tc>
          <w:tcPr>
            <w:tcW w:w="2552" w:type="dxa"/>
            <w:vMerge/>
            <w:shd w:val="clear" w:color="auto" w:fill="D9D9D9"/>
            <w:vAlign w:val="center"/>
          </w:tcPr>
          <w:p w14:paraId="74149896" w14:textId="77777777" w:rsidR="00457295" w:rsidRPr="00DC6686" w:rsidRDefault="00457295" w:rsidP="00DC66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14:paraId="552EB2B2" w14:textId="77777777" w:rsidR="00457295" w:rsidRPr="00DC6686" w:rsidRDefault="00457295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9D9D9"/>
            <w:vAlign w:val="center"/>
          </w:tcPr>
          <w:p w14:paraId="7B8A2868" w14:textId="77777777" w:rsidR="00457295" w:rsidRPr="00DC6686" w:rsidRDefault="00457295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e-mail:</w:t>
            </w:r>
          </w:p>
        </w:tc>
        <w:tc>
          <w:tcPr>
            <w:tcW w:w="3259" w:type="dxa"/>
            <w:gridSpan w:val="2"/>
            <w:vAlign w:val="center"/>
          </w:tcPr>
          <w:p w14:paraId="7E3D2480" w14:textId="77777777" w:rsidR="00457295" w:rsidRPr="00DC6686" w:rsidRDefault="00457295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D4EEC" w14:paraId="268C831B" w14:textId="77777777" w:rsidTr="00486CB3">
        <w:trPr>
          <w:trHeight w:val="696"/>
          <w:jc w:val="center"/>
        </w:trPr>
        <w:tc>
          <w:tcPr>
            <w:tcW w:w="2552" w:type="dxa"/>
            <w:shd w:val="clear" w:color="auto" w:fill="D9D9D9"/>
            <w:vAlign w:val="center"/>
          </w:tcPr>
          <w:p w14:paraId="57EBE009" w14:textId="77777777" w:rsidR="00886064" w:rsidRPr="00DC6686" w:rsidRDefault="00886064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C6686">
              <w:rPr>
                <w:rFonts w:ascii="Arial" w:hAnsi="Arial" w:cs="Arial"/>
                <w:b/>
                <w:sz w:val="18"/>
                <w:szCs w:val="18"/>
              </w:rPr>
              <w:t>Całkowita liczba stron oferty wraz z załącznikami:</w:t>
            </w:r>
          </w:p>
        </w:tc>
        <w:tc>
          <w:tcPr>
            <w:tcW w:w="2977" w:type="dxa"/>
            <w:gridSpan w:val="2"/>
            <w:vAlign w:val="center"/>
          </w:tcPr>
          <w:p w14:paraId="0EFEA6D1" w14:textId="77777777" w:rsidR="00886064" w:rsidRPr="00DC6686" w:rsidRDefault="00886064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393" w:type="dxa"/>
            <w:gridSpan w:val="3"/>
            <w:shd w:val="clear" w:color="auto" w:fill="D9D9D9"/>
            <w:vAlign w:val="center"/>
          </w:tcPr>
          <w:p w14:paraId="5A5268D4" w14:textId="77777777" w:rsidR="00886064" w:rsidRPr="00DC6686" w:rsidRDefault="00886064" w:rsidP="00DC668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778E6079" w14:textId="77777777" w:rsidR="00DE4FEE" w:rsidRDefault="00DE4FEE" w:rsidP="00DE4FEE"/>
    <w:p w14:paraId="2C17EE9B" w14:textId="77777777" w:rsidR="00150C93" w:rsidRDefault="00150C93" w:rsidP="000D468C">
      <w:pPr>
        <w:spacing w:line="360" w:lineRule="auto"/>
        <w:ind w:left="567"/>
        <w:jc w:val="center"/>
        <w:rPr>
          <w:rFonts w:ascii="Arial" w:hAnsi="Arial" w:cs="Arial"/>
        </w:rPr>
      </w:pPr>
    </w:p>
    <w:p w14:paraId="538B9441" w14:textId="41261083" w:rsidR="007B5EF0" w:rsidRDefault="000D468C" w:rsidP="007B5EF0">
      <w:pPr>
        <w:spacing w:line="276" w:lineRule="auto"/>
        <w:ind w:left="567"/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Odpowiadając na publiczne ogłoszenie o zamówieniu </w:t>
      </w:r>
      <w:r w:rsidR="006F295D" w:rsidRPr="00C44BEF">
        <w:rPr>
          <w:rFonts w:ascii="Arial" w:hAnsi="Arial" w:cs="Arial"/>
        </w:rPr>
        <w:t xml:space="preserve">w postępowaniu nr </w:t>
      </w:r>
      <w:r w:rsidR="00794612" w:rsidRPr="00794612">
        <w:rPr>
          <w:rFonts w:ascii="Arial" w:hAnsi="Arial" w:cs="Arial"/>
          <w:b/>
        </w:rPr>
        <w:t>RIZ.271.</w:t>
      </w:r>
      <w:r w:rsidR="00000A6F">
        <w:rPr>
          <w:rFonts w:ascii="Arial" w:hAnsi="Arial" w:cs="Arial"/>
          <w:b/>
        </w:rPr>
        <w:t>2</w:t>
      </w:r>
      <w:r w:rsidR="007B5EF0">
        <w:rPr>
          <w:rFonts w:ascii="Arial" w:hAnsi="Arial" w:cs="Arial"/>
          <w:b/>
        </w:rPr>
        <w:t>.202</w:t>
      </w:r>
      <w:r w:rsidR="00000A6F">
        <w:rPr>
          <w:rFonts w:ascii="Arial" w:hAnsi="Arial" w:cs="Arial"/>
          <w:b/>
        </w:rPr>
        <w:t>6</w:t>
      </w:r>
      <w:r w:rsidR="00174C35">
        <w:rPr>
          <w:rFonts w:ascii="Arial" w:hAnsi="Arial" w:cs="Arial"/>
          <w:b/>
        </w:rPr>
        <w:t>/P</w:t>
      </w:r>
      <w:r w:rsidR="00AD0325" w:rsidRPr="00C44BEF">
        <w:rPr>
          <w:rFonts w:ascii="Arial" w:hAnsi="Arial" w:cs="Arial"/>
          <w:b/>
        </w:rPr>
        <w:t xml:space="preserve">, </w:t>
      </w:r>
      <w:r w:rsidRPr="00C44BEF">
        <w:rPr>
          <w:rFonts w:ascii="Arial" w:hAnsi="Arial" w:cs="Arial"/>
        </w:rPr>
        <w:t>prowadzonym</w:t>
      </w:r>
      <w:r w:rsidRPr="000D468C">
        <w:rPr>
          <w:rFonts w:ascii="Arial" w:hAnsi="Arial" w:cs="Arial"/>
        </w:rPr>
        <w:t xml:space="preserve"> w</w:t>
      </w:r>
      <w:r>
        <w:rPr>
          <w:rFonts w:ascii="Arial" w:hAnsi="Arial" w:cs="Arial"/>
        </w:rPr>
        <w:t> </w:t>
      </w:r>
      <w:r w:rsidRPr="000D468C">
        <w:rPr>
          <w:rFonts w:ascii="Arial" w:hAnsi="Arial" w:cs="Arial"/>
        </w:rPr>
        <w:t xml:space="preserve">trybie </w:t>
      </w:r>
      <w:r w:rsidR="00813A79">
        <w:rPr>
          <w:rFonts w:ascii="Arial" w:hAnsi="Arial" w:cs="Arial"/>
        </w:rPr>
        <w:t xml:space="preserve">podstawowym </w:t>
      </w:r>
      <w:r w:rsidR="00486CB3">
        <w:rPr>
          <w:rFonts w:ascii="Arial" w:hAnsi="Arial" w:cs="Arial"/>
        </w:rPr>
        <w:t>z możliwością prowadzenia negocjacji</w:t>
      </w:r>
      <w:r w:rsidR="00AD0325">
        <w:rPr>
          <w:rFonts w:ascii="Arial" w:hAnsi="Arial" w:cs="Arial"/>
        </w:rPr>
        <w:t>, p.n</w:t>
      </w:r>
      <w:r w:rsidR="00743911">
        <w:rPr>
          <w:rFonts w:ascii="Arial" w:hAnsi="Arial" w:cs="Arial"/>
        </w:rPr>
        <w:t>.</w:t>
      </w:r>
      <w:r w:rsidR="00AD0325">
        <w:rPr>
          <w:rFonts w:ascii="Arial" w:hAnsi="Arial" w:cs="Arial"/>
        </w:rPr>
        <w:t>:</w:t>
      </w:r>
    </w:p>
    <w:p w14:paraId="5EE5B3CF" w14:textId="77777777" w:rsidR="007B5EF0" w:rsidRDefault="007B5EF0" w:rsidP="007B5EF0">
      <w:pPr>
        <w:spacing w:line="276" w:lineRule="auto"/>
        <w:ind w:left="567"/>
        <w:jc w:val="center"/>
        <w:rPr>
          <w:rFonts w:ascii="Arial" w:hAnsi="Arial" w:cs="Arial"/>
        </w:rPr>
      </w:pPr>
    </w:p>
    <w:p w14:paraId="3F099E45" w14:textId="13955E8F" w:rsidR="00486CB3" w:rsidRPr="007B5EF0" w:rsidRDefault="007B5EF0" w:rsidP="001D10E7">
      <w:pPr>
        <w:spacing w:line="276" w:lineRule="auto"/>
        <w:ind w:left="567"/>
        <w:jc w:val="center"/>
        <w:rPr>
          <w:rFonts w:ascii="Arial" w:hAnsi="Arial" w:cs="Arial"/>
          <w:sz w:val="22"/>
          <w:szCs w:val="22"/>
        </w:rPr>
      </w:pPr>
      <w:r w:rsidRPr="007B5EF0"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  <w:t>„</w:t>
      </w:r>
      <w:r w:rsidR="001D10E7" w:rsidRPr="001D10E7"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  <w:t xml:space="preserve">Odnowa przestrzeni publicznych na terenie gminy Strzelno </w:t>
      </w:r>
      <w:r w:rsidR="001D10E7"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  <w:t>–</w:t>
      </w:r>
      <w:r w:rsidR="001D10E7" w:rsidRPr="001D10E7"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  <w:t xml:space="preserve"> SKWER</w:t>
      </w:r>
      <w:r w:rsidR="001D10E7">
        <w:rPr>
          <w:rFonts w:ascii="Arial" w:eastAsia="Arial" w:hAnsi="Arial" w:cs="Arial"/>
          <w:b/>
          <w:bCs/>
          <w:color w:val="000000"/>
          <w:sz w:val="22"/>
          <w:szCs w:val="22"/>
          <w:lang w:bidi="pl-PL"/>
        </w:rPr>
        <w:t>”</w:t>
      </w:r>
    </w:p>
    <w:p w14:paraId="6F09891E" w14:textId="77777777" w:rsidR="007B3FEE" w:rsidRDefault="000D468C" w:rsidP="00F47BB7">
      <w:pPr>
        <w:spacing w:before="120" w:after="120"/>
        <w:ind w:left="284"/>
        <w:rPr>
          <w:rFonts w:ascii="Arial" w:hAnsi="Arial" w:cs="Arial"/>
          <w:sz w:val="18"/>
          <w:szCs w:val="18"/>
        </w:rPr>
      </w:pPr>
      <w:r w:rsidRPr="00D63968">
        <w:rPr>
          <w:rFonts w:ascii="Arial" w:hAnsi="Arial" w:cs="Arial"/>
          <w:sz w:val="18"/>
          <w:szCs w:val="18"/>
        </w:rPr>
        <w:t>składamy następującą ofertę</w:t>
      </w:r>
      <w:r w:rsidR="007B3FEE" w:rsidRPr="00D63968">
        <w:rPr>
          <w:rFonts w:ascii="Arial" w:hAnsi="Arial" w:cs="Arial"/>
          <w:sz w:val="18"/>
          <w:szCs w:val="18"/>
        </w:rPr>
        <w:t>:</w:t>
      </w:r>
    </w:p>
    <w:p w14:paraId="5BDE2BBF" w14:textId="77777777" w:rsidR="00AF2EBE" w:rsidRDefault="00AF2EBE" w:rsidP="00F47BB7">
      <w:pPr>
        <w:spacing w:before="120" w:after="120"/>
        <w:ind w:left="284"/>
        <w:rPr>
          <w:rFonts w:ascii="Arial" w:hAnsi="Arial" w:cs="Arial"/>
          <w:sz w:val="18"/>
          <w:szCs w:val="18"/>
        </w:rPr>
      </w:pPr>
    </w:p>
    <w:p w14:paraId="7541354C" w14:textId="77777777" w:rsidR="003069B8" w:rsidRPr="003069B8" w:rsidRDefault="003069B8" w:rsidP="008601E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069B8">
        <w:rPr>
          <w:rFonts w:ascii="Arial" w:hAnsi="Arial" w:cs="Arial"/>
          <w:sz w:val="18"/>
          <w:szCs w:val="18"/>
        </w:rPr>
        <w:t>Oferujemy realizację przedmiotu zamówienia zgodnie z warunk</w:t>
      </w:r>
      <w:r w:rsidR="00813A79">
        <w:rPr>
          <w:rFonts w:ascii="Arial" w:hAnsi="Arial" w:cs="Arial"/>
          <w:sz w:val="18"/>
          <w:szCs w:val="18"/>
        </w:rPr>
        <w:t>ami i na zasadach zawartych w S</w:t>
      </w:r>
      <w:r w:rsidRPr="003069B8">
        <w:rPr>
          <w:rFonts w:ascii="Arial" w:hAnsi="Arial" w:cs="Arial"/>
          <w:sz w:val="18"/>
          <w:szCs w:val="18"/>
        </w:rPr>
        <w:t>WZ za łącznym wynagrodzeniem:</w:t>
      </w:r>
    </w:p>
    <w:p w14:paraId="61A68890" w14:textId="77777777" w:rsidR="003069B8" w:rsidRPr="003069B8" w:rsidRDefault="003069B8" w:rsidP="003069B8">
      <w:pPr>
        <w:pStyle w:val="Akapitzlist"/>
        <w:ind w:left="644"/>
        <w:jc w:val="center"/>
        <w:rPr>
          <w:rFonts w:ascii="Arial" w:hAnsi="Arial" w:cs="Arial"/>
          <w:b/>
          <w:sz w:val="18"/>
          <w:szCs w:val="18"/>
        </w:rPr>
      </w:pPr>
      <w:r w:rsidRPr="003069B8">
        <w:rPr>
          <w:rFonts w:ascii="Arial" w:hAnsi="Arial" w:cs="Arial"/>
          <w:b/>
          <w:sz w:val="18"/>
          <w:szCs w:val="18"/>
        </w:rPr>
        <w:t>………………….………………. zł (z VAT)</w:t>
      </w:r>
    </w:p>
    <w:p w14:paraId="4CD1E224" w14:textId="77777777" w:rsidR="003069B8" w:rsidRPr="003069B8" w:rsidRDefault="003069B8" w:rsidP="003069B8">
      <w:pPr>
        <w:pStyle w:val="Akapitzlist"/>
        <w:ind w:left="644"/>
        <w:jc w:val="center"/>
        <w:rPr>
          <w:rFonts w:ascii="Arial" w:hAnsi="Arial" w:cs="Arial"/>
          <w:b/>
          <w:sz w:val="18"/>
          <w:szCs w:val="18"/>
        </w:rPr>
      </w:pPr>
    </w:p>
    <w:p w14:paraId="2ADD5326" w14:textId="77777777" w:rsidR="003069B8" w:rsidRDefault="003069B8" w:rsidP="003069B8">
      <w:pPr>
        <w:pStyle w:val="Akapitzlist"/>
        <w:jc w:val="center"/>
        <w:rPr>
          <w:rFonts w:ascii="Arial" w:hAnsi="Arial" w:cs="Arial"/>
          <w:sz w:val="18"/>
          <w:szCs w:val="18"/>
        </w:rPr>
      </w:pPr>
      <w:r w:rsidRPr="003069B8">
        <w:rPr>
          <w:rFonts w:ascii="Arial" w:hAnsi="Arial" w:cs="Arial"/>
          <w:sz w:val="18"/>
          <w:szCs w:val="18"/>
        </w:rPr>
        <w:t>(słownie:………………………</w:t>
      </w:r>
      <w:r w:rsidR="008E03BE">
        <w:rPr>
          <w:rFonts w:ascii="Arial" w:hAnsi="Arial" w:cs="Arial"/>
          <w:sz w:val="18"/>
          <w:szCs w:val="18"/>
        </w:rPr>
        <w:t>……………………………………………………………………….…..</w:t>
      </w:r>
      <w:r w:rsidRPr="003069B8">
        <w:rPr>
          <w:rFonts w:ascii="Arial" w:hAnsi="Arial" w:cs="Arial"/>
          <w:sz w:val="18"/>
          <w:szCs w:val="18"/>
        </w:rPr>
        <w:t xml:space="preserve"> zł z VAT)</w:t>
      </w:r>
    </w:p>
    <w:p w14:paraId="07CBAB01" w14:textId="77777777" w:rsidR="00D0745E" w:rsidRDefault="00D0745E" w:rsidP="003069B8">
      <w:pPr>
        <w:pStyle w:val="Akapitzlist"/>
        <w:jc w:val="center"/>
        <w:rPr>
          <w:rFonts w:ascii="Arial" w:hAnsi="Arial" w:cs="Arial"/>
          <w:sz w:val="18"/>
          <w:szCs w:val="18"/>
        </w:rPr>
      </w:pPr>
    </w:p>
    <w:p w14:paraId="2B6C02CE" w14:textId="77777777" w:rsidR="00D0745E" w:rsidRDefault="00D0745E" w:rsidP="00D0745E">
      <w:pPr>
        <w:pStyle w:val="Akapitzlist"/>
        <w:spacing w:line="480" w:lineRule="auto"/>
        <w:ind w:lef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w tym: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3"/>
      </w:r>
      <w:r w:rsidR="008856AA" w:rsidRPr="00B36024">
        <w:rPr>
          <w:rFonts w:ascii="Arial" w:hAnsi="Arial" w:cs="Arial"/>
          <w:sz w:val="18"/>
          <w:szCs w:val="18"/>
          <w:vertAlign w:val="superscript"/>
        </w:rPr>
        <w:t xml:space="preserve">, </w:t>
      </w:r>
      <w:r w:rsidR="008856AA">
        <w:rPr>
          <w:rStyle w:val="Odwoanieprzypisudolnego"/>
          <w:rFonts w:ascii="Arial" w:hAnsi="Arial" w:cs="Arial"/>
          <w:sz w:val="18"/>
          <w:szCs w:val="18"/>
        </w:rPr>
        <w:footnoteReference w:id="4"/>
      </w:r>
    </w:p>
    <w:p w14:paraId="69B47093" w14:textId="77777777" w:rsidR="00AE7C3A" w:rsidRPr="00975BE8" w:rsidRDefault="00AE7C3A" w:rsidP="008601E9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75BE8">
        <w:rPr>
          <w:rFonts w:ascii="Arial" w:hAnsi="Arial" w:cs="Arial"/>
          <w:sz w:val="18"/>
          <w:szCs w:val="18"/>
        </w:rPr>
        <w:t xml:space="preserve">wartość netto </w:t>
      </w:r>
      <w:r w:rsidR="00812C52" w:rsidRPr="00975BE8">
        <w:rPr>
          <w:rFonts w:ascii="Arial" w:eastAsia="Arial Unicode MS" w:hAnsi="Arial" w:cs="Arial"/>
          <w:sz w:val="18"/>
          <w:szCs w:val="18"/>
        </w:rPr>
        <w:t xml:space="preserve">za wykonanie całości </w:t>
      </w:r>
      <w:r w:rsidR="00970C40" w:rsidRPr="00975BE8">
        <w:rPr>
          <w:rFonts w:ascii="Arial" w:eastAsia="Arial Unicode MS" w:hAnsi="Arial" w:cs="Arial"/>
          <w:sz w:val="18"/>
          <w:szCs w:val="18"/>
        </w:rPr>
        <w:t>zamówienia</w:t>
      </w:r>
      <w:r w:rsidRPr="00975BE8">
        <w:rPr>
          <w:rFonts w:ascii="Arial" w:hAnsi="Arial" w:cs="Arial"/>
          <w:sz w:val="18"/>
          <w:szCs w:val="18"/>
        </w:rPr>
        <w:t>………</w:t>
      </w:r>
      <w:r w:rsidR="00812C52" w:rsidRPr="00975BE8">
        <w:rPr>
          <w:rFonts w:ascii="Arial" w:hAnsi="Arial" w:cs="Arial"/>
          <w:sz w:val="18"/>
          <w:szCs w:val="18"/>
        </w:rPr>
        <w:t>………</w:t>
      </w:r>
      <w:r w:rsidR="00353A79" w:rsidRPr="00975BE8">
        <w:rPr>
          <w:rFonts w:ascii="Arial" w:hAnsi="Arial" w:cs="Arial"/>
          <w:sz w:val="18"/>
          <w:szCs w:val="18"/>
        </w:rPr>
        <w:t>…….</w:t>
      </w:r>
      <w:r w:rsidRPr="00975BE8">
        <w:rPr>
          <w:rFonts w:ascii="Arial" w:hAnsi="Arial" w:cs="Arial"/>
          <w:sz w:val="18"/>
          <w:szCs w:val="18"/>
        </w:rPr>
        <w:t>..PLN</w:t>
      </w:r>
      <w:r w:rsidR="00353A79" w:rsidRPr="00975BE8">
        <w:rPr>
          <w:rFonts w:ascii="Arial" w:hAnsi="Arial" w:cs="Arial"/>
          <w:sz w:val="18"/>
          <w:szCs w:val="18"/>
        </w:rPr>
        <w:t>;</w:t>
      </w:r>
      <w:r w:rsidRPr="00975BE8">
        <w:rPr>
          <w:rFonts w:ascii="Arial" w:hAnsi="Arial" w:cs="Arial"/>
          <w:sz w:val="18"/>
          <w:szCs w:val="18"/>
        </w:rPr>
        <w:t xml:space="preserve"> (sł</w:t>
      </w:r>
      <w:r w:rsidR="00812C52" w:rsidRPr="00975BE8">
        <w:rPr>
          <w:rFonts w:ascii="Arial" w:hAnsi="Arial" w:cs="Arial"/>
          <w:sz w:val="18"/>
          <w:szCs w:val="18"/>
        </w:rPr>
        <w:t>ownie: …………………</w:t>
      </w:r>
      <w:r w:rsidR="008E03BE">
        <w:rPr>
          <w:rFonts w:ascii="Arial" w:hAnsi="Arial" w:cs="Arial"/>
          <w:sz w:val="18"/>
          <w:szCs w:val="18"/>
        </w:rPr>
        <w:t>…….</w:t>
      </w:r>
      <w:r w:rsidRPr="00975BE8">
        <w:rPr>
          <w:rFonts w:ascii="Arial" w:hAnsi="Arial" w:cs="Arial"/>
          <w:sz w:val="18"/>
          <w:szCs w:val="18"/>
        </w:rPr>
        <w:t>),</w:t>
      </w:r>
    </w:p>
    <w:p w14:paraId="4A4FAC24" w14:textId="77777777" w:rsidR="00AE7C3A" w:rsidRPr="00975BE8" w:rsidRDefault="00AE7C3A" w:rsidP="008601E9">
      <w:pPr>
        <w:numPr>
          <w:ilvl w:val="0"/>
          <w:numId w:val="3"/>
        </w:numPr>
        <w:spacing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975BE8">
        <w:rPr>
          <w:rFonts w:ascii="Arial" w:hAnsi="Arial" w:cs="Arial"/>
          <w:sz w:val="18"/>
          <w:szCs w:val="18"/>
        </w:rPr>
        <w:t>wartość podatku VAT …..……</w:t>
      </w:r>
      <w:r w:rsidR="00353A79" w:rsidRPr="00975BE8">
        <w:rPr>
          <w:rFonts w:ascii="Arial" w:hAnsi="Arial" w:cs="Arial"/>
          <w:sz w:val="18"/>
          <w:szCs w:val="18"/>
        </w:rPr>
        <w:t>………..</w:t>
      </w:r>
      <w:r w:rsidRPr="00975BE8">
        <w:rPr>
          <w:rFonts w:ascii="Arial" w:hAnsi="Arial" w:cs="Arial"/>
          <w:sz w:val="18"/>
          <w:szCs w:val="18"/>
        </w:rPr>
        <w:t>…</w:t>
      </w:r>
      <w:r w:rsidR="00353A79" w:rsidRPr="00975BE8">
        <w:rPr>
          <w:rFonts w:ascii="Arial" w:hAnsi="Arial" w:cs="Arial"/>
          <w:sz w:val="18"/>
          <w:szCs w:val="18"/>
        </w:rPr>
        <w:t>.PLN</w:t>
      </w:r>
      <w:r w:rsidRPr="00975BE8">
        <w:rPr>
          <w:rFonts w:ascii="Arial" w:hAnsi="Arial" w:cs="Arial"/>
          <w:sz w:val="18"/>
          <w:szCs w:val="18"/>
        </w:rPr>
        <w:t xml:space="preserve">; </w:t>
      </w:r>
      <w:r w:rsidR="00353A79" w:rsidRPr="00975BE8">
        <w:rPr>
          <w:rFonts w:ascii="Arial" w:hAnsi="Arial" w:cs="Arial"/>
          <w:sz w:val="18"/>
          <w:szCs w:val="18"/>
        </w:rPr>
        <w:t>(</w:t>
      </w:r>
      <w:r w:rsidR="008E03BE">
        <w:rPr>
          <w:rFonts w:ascii="Arial" w:hAnsi="Arial" w:cs="Arial"/>
          <w:sz w:val="18"/>
          <w:szCs w:val="18"/>
        </w:rPr>
        <w:t>słownie: …………………………………….</w:t>
      </w:r>
      <w:r w:rsidR="00975BE8" w:rsidRPr="00975BE8">
        <w:rPr>
          <w:rFonts w:ascii="Arial" w:hAnsi="Arial" w:cs="Arial"/>
          <w:sz w:val="18"/>
          <w:szCs w:val="18"/>
        </w:rPr>
        <w:t>)</w:t>
      </w:r>
    </w:p>
    <w:p w14:paraId="6D8BBAC4" w14:textId="77777777" w:rsidR="00975BE8" w:rsidRDefault="00975BE8" w:rsidP="007E44F0">
      <w:pPr>
        <w:spacing w:after="160" w:line="360" w:lineRule="auto"/>
        <w:ind w:left="567"/>
        <w:contextualSpacing/>
        <w:jc w:val="both"/>
        <w:rPr>
          <w:rFonts w:ascii="Arial" w:hAnsi="Arial" w:cs="Arial"/>
          <w:sz w:val="18"/>
          <w:szCs w:val="18"/>
        </w:rPr>
      </w:pPr>
    </w:p>
    <w:p w14:paraId="2488DB4E" w14:textId="77777777" w:rsidR="00026FF1" w:rsidRDefault="00026FF1" w:rsidP="007E44F0">
      <w:pPr>
        <w:spacing w:after="160" w:line="360" w:lineRule="auto"/>
        <w:ind w:left="567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przyjmując następujące czynniki cenotwórcze:</w:t>
      </w:r>
    </w:p>
    <w:p w14:paraId="3151FA9B" w14:textId="77777777" w:rsidR="00026FF1" w:rsidRPr="0064079E" w:rsidRDefault="00026FF1" w:rsidP="007E44F0">
      <w:pPr>
        <w:spacing w:after="160" w:line="360" w:lineRule="auto"/>
        <w:ind w:left="567"/>
        <w:contextualSpacing/>
        <w:jc w:val="both"/>
        <w:rPr>
          <w:rFonts w:ascii="Arial" w:hAnsi="Arial" w:cs="Arial"/>
          <w:sz w:val="18"/>
          <w:szCs w:val="18"/>
        </w:rPr>
      </w:pPr>
    </w:p>
    <w:p w14:paraId="3107D9C9" w14:textId="77777777" w:rsidR="00980D40" w:rsidRPr="0064079E" w:rsidRDefault="00980D40" w:rsidP="00980D40">
      <w:pPr>
        <w:spacing w:after="160" w:line="360" w:lineRule="auto"/>
        <w:ind w:left="567"/>
        <w:contextualSpacing/>
        <w:jc w:val="both"/>
        <w:rPr>
          <w:rFonts w:ascii="Arial" w:hAnsi="Arial" w:cs="Arial"/>
          <w:sz w:val="18"/>
          <w:szCs w:val="18"/>
        </w:rPr>
      </w:pPr>
      <w:r w:rsidRPr="0064079E">
        <w:rPr>
          <w:rFonts w:ascii="Arial" w:hAnsi="Arial" w:cs="Arial"/>
          <w:sz w:val="18"/>
          <w:szCs w:val="18"/>
        </w:rPr>
        <w:t xml:space="preserve">stawka roboczogodziny:……………… zł </w:t>
      </w:r>
      <w:r w:rsidR="00970C40" w:rsidRPr="0064079E">
        <w:rPr>
          <w:rFonts w:ascii="Arial" w:hAnsi="Arial" w:cs="Arial"/>
          <w:sz w:val="18"/>
          <w:szCs w:val="18"/>
        </w:rPr>
        <w:t>netto/r-g</w:t>
      </w:r>
      <w:r w:rsidRPr="0064079E">
        <w:rPr>
          <w:rFonts w:ascii="Arial" w:hAnsi="Arial" w:cs="Arial"/>
          <w:sz w:val="18"/>
          <w:szCs w:val="18"/>
        </w:rPr>
        <w:t>,</w:t>
      </w:r>
    </w:p>
    <w:p w14:paraId="153AC6D1" w14:textId="77777777" w:rsidR="00980D40" w:rsidRPr="0064079E" w:rsidRDefault="00980D40" w:rsidP="00980D40">
      <w:pPr>
        <w:spacing w:after="160" w:line="360" w:lineRule="auto"/>
        <w:ind w:left="567"/>
        <w:contextualSpacing/>
        <w:jc w:val="both"/>
        <w:rPr>
          <w:rFonts w:ascii="Arial" w:hAnsi="Arial" w:cs="Arial"/>
          <w:sz w:val="18"/>
          <w:szCs w:val="18"/>
        </w:rPr>
      </w:pPr>
      <w:r w:rsidRPr="0064079E">
        <w:rPr>
          <w:rFonts w:ascii="Arial" w:hAnsi="Arial" w:cs="Arial"/>
          <w:sz w:val="18"/>
          <w:szCs w:val="18"/>
        </w:rPr>
        <w:t>koszty pośrednie:……………………….</w:t>
      </w:r>
      <w:r w:rsidR="00970C40" w:rsidRPr="0064079E">
        <w:rPr>
          <w:rFonts w:ascii="Arial" w:hAnsi="Arial" w:cs="Arial"/>
          <w:sz w:val="18"/>
          <w:szCs w:val="18"/>
        </w:rPr>
        <w:t>[%]</w:t>
      </w:r>
    </w:p>
    <w:p w14:paraId="0AEA0EC1" w14:textId="77777777" w:rsidR="00980D40" w:rsidRPr="0064079E" w:rsidRDefault="00980D40" w:rsidP="00980D40">
      <w:pPr>
        <w:spacing w:after="160" w:line="360" w:lineRule="auto"/>
        <w:ind w:left="567"/>
        <w:contextualSpacing/>
        <w:jc w:val="both"/>
        <w:rPr>
          <w:rFonts w:ascii="Arial" w:hAnsi="Arial" w:cs="Arial"/>
          <w:sz w:val="18"/>
          <w:szCs w:val="18"/>
        </w:rPr>
      </w:pPr>
      <w:r w:rsidRPr="0064079E">
        <w:rPr>
          <w:rFonts w:ascii="Arial" w:hAnsi="Arial" w:cs="Arial"/>
          <w:sz w:val="18"/>
          <w:szCs w:val="18"/>
        </w:rPr>
        <w:t>zysk:…………………………………..….</w:t>
      </w:r>
      <w:r w:rsidR="00970C40" w:rsidRPr="0064079E">
        <w:rPr>
          <w:rFonts w:ascii="Arial" w:hAnsi="Arial" w:cs="Arial"/>
          <w:sz w:val="18"/>
          <w:szCs w:val="18"/>
        </w:rPr>
        <w:t>[%]</w:t>
      </w:r>
    </w:p>
    <w:p w14:paraId="5044B8E3" w14:textId="77777777" w:rsidR="00980D40" w:rsidRPr="0064079E" w:rsidRDefault="00980D40" w:rsidP="00980D40">
      <w:pPr>
        <w:spacing w:after="160" w:line="360" w:lineRule="auto"/>
        <w:ind w:left="567"/>
        <w:contextualSpacing/>
        <w:jc w:val="both"/>
        <w:rPr>
          <w:rFonts w:ascii="Arial" w:hAnsi="Arial" w:cs="Arial"/>
          <w:sz w:val="18"/>
          <w:szCs w:val="18"/>
        </w:rPr>
      </w:pPr>
      <w:r w:rsidRPr="0064079E">
        <w:rPr>
          <w:rFonts w:ascii="Arial" w:hAnsi="Arial" w:cs="Arial"/>
          <w:sz w:val="18"/>
          <w:szCs w:val="18"/>
        </w:rPr>
        <w:t>koszty zakupu:……………………….…</w:t>
      </w:r>
      <w:r w:rsidR="00970C40" w:rsidRPr="0064079E">
        <w:rPr>
          <w:rFonts w:ascii="Arial" w:hAnsi="Arial" w:cs="Arial"/>
          <w:sz w:val="18"/>
          <w:szCs w:val="18"/>
        </w:rPr>
        <w:t>[%]</w:t>
      </w:r>
    </w:p>
    <w:p w14:paraId="7775ADD5" w14:textId="14F0A151" w:rsidR="00B37033" w:rsidRDefault="00B37033" w:rsidP="00FF48E5">
      <w:pPr>
        <w:pStyle w:val="Akapitzlist"/>
        <w:spacing w:line="360" w:lineRule="auto"/>
        <w:ind w:left="567"/>
        <w:jc w:val="both"/>
        <w:rPr>
          <w:rFonts w:ascii="Arial" w:hAnsi="Arial" w:cs="Arial"/>
          <w:i/>
          <w:iCs/>
          <w:sz w:val="18"/>
          <w:szCs w:val="18"/>
        </w:rPr>
      </w:pPr>
      <w:r w:rsidRPr="002E742E">
        <w:rPr>
          <w:rFonts w:ascii="Arial" w:hAnsi="Arial" w:cs="Arial"/>
          <w:i/>
          <w:iCs/>
          <w:sz w:val="18"/>
          <w:szCs w:val="18"/>
        </w:rPr>
        <w:t>Wyżej podana cena stanowi cenę w rozumieniu art. 3 ust. 1 pkt 1 i ust. 2 ustawy z dnia 9 maja 2014 r. o informowaniu o</w:t>
      </w:r>
      <w:r>
        <w:rPr>
          <w:rFonts w:ascii="Arial" w:hAnsi="Arial" w:cs="Arial"/>
          <w:i/>
          <w:iCs/>
          <w:sz w:val="18"/>
          <w:szCs w:val="18"/>
        </w:rPr>
        <w:t> </w:t>
      </w:r>
      <w:r w:rsidRPr="002E742E">
        <w:rPr>
          <w:rFonts w:ascii="Arial" w:hAnsi="Arial" w:cs="Arial"/>
          <w:i/>
          <w:iCs/>
          <w:sz w:val="18"/>
          <w:szCs w:val="18"/>
        </w:rPr>
        <w:t>cenach towarów i usług</w:t>
      </w:r>
      <w:r w:rsidR="001F2B64">
        <w:rPr>
          <w:rFonts w:ascii="Arial" w:hAnsi="Arial" w:cs="Arial"/>
          <w:i/>
          <w:iCs/>
          <w:sz w:val="18"/>
          <w:szCs w:val="18"/>
        </w:rPr>
        <w:t>(</w:t>
      </w:r>
      <w:r w:rsidR="001F2B64" w:rsidRPr="00196D2A">
        <w:rPr>
          <w:rFonts w:ascii="Arial" w:hAnsi="Arial" w:cs="Arial"/>
          <w:iCs/>
          <w:sz w:val="18"/>
          <w:szCs w:val="18"/>
        </w:rPr>
        <w:t xml:space="preserve">Dz. U. </w:t>
      </w:r>
      <w:r w:rsidR="001F2B64">
        <w:rPr>
          <w:rFonts w:ascii="Arial" w:hAnsi="Arial" w:cs="Arial"/>
          <w:iCs/>
          <w:sz w:val="18"/>
          <w:szCs w:val="18"/>
        </w:rPr>
        <w:t>z 2014</w:t>
      </w:r>
      <w:r w:rsidR="001F2B64" w:rsidRPr="00196D2A">
        <w:rPr>
          <w:rFonts w:ascii="Arial" w:hAnsi="Arial" w:cs="Arial"/>
          <w:iCs/>
          <w:sz w:val="18"/>
          <w:szCs w:val="18"/>
        </w:rPr>
        <w:t xml:space="preserve">r. poz. </w:t>
      </w:r>
      <w:r w:rsidR="001F2B64">
        <w:rPr>
          <w:rFonts w:ascii="Arial" w:hAnsi="Arial" w:cs="Arial"/>
          <w:iCs/>
          <w:sz w:val="18"/>
          <w:szCs w:val="18"/>
        </w:rPr>
        <w:t xml:space="preserve">915 </w:t>
      </w:r>
      <w:r w:rsidR="001F2B64" w:rsidRPr="0093108C">
        <w:rPr>
          <w:rFonts w:ascii="Arial" w:hAnsi="Arial" w:cs="Arial"/>
          <w:iCs/>
          <w:sz w:val="18"/>
          <w:szCs w:val="18"/>
        </w:rPr>
        <w:t>z późn. zm.</w:t>
      </w:r>
      <w:r w:rsidR="001F2B64" w:rsidRPr="00196D2A">
        <w:rPr>
          <w:rFonts w:ascii="Arial" w:hAnsi="Arial" w:cs="Arial"/>
          <w:iCs/>
          <w:sz w:val="18"/>
          <w:szCs w:val="18"/>
        </w:rPr>
        <w:t>)</w:t>
      </w:r>
      <w:r w:rsidR="001F2B64" w:rsidRPr="002E742E" w:rsidDel="001F2B64">
        <w:rPr>
          <w:rFonts w:ascii="Arial" w:hAnsi="Arial" w:cs="Arial"/>
          <w:i/>
          <w:iCs/>
          <w:sz w:val="18"/>
          <w:szCs w:val="18"/>
        </w:rPr>
        <w:t xml:space="preserve"> </w:t>
      </w:r>
      <w:r w:rsidRPr="002E742E">
        <w:rPr>
          <w:rFonts w:ascii="Arial" w:hAnsi="Arial" w:cs="Arial"/>
          <w:i/>
          <w:iCs/>
          <w:sz w:val="18"/>
          <w:szCs w:val="18"/>
        </w:rPr>
        <w:t>, a więc</w:t>
      </w:r>
      <w:r w:rsidR="00486CB3">
        <w:rPr>
          <w:rFonts w:ascii="Arial" w:hAnsi="Arial" w:cs="Arial"/>
          <w:i/>
          <w:iCs/>
          <w:sz w:val="18"/>
          <w:szCs w:val="18"/>
        </w:rPr>
        <w:t xml:space="preserve"> </w:t>
      </w:r>
      <w:r w:rsidRPr="002E742E">
        <w:rPr>
          <w:rFonts w:ascii="Arial" w:hAnsi="Arial" w:cs="Arial"/>
          <w:i/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789ACE9E" w14:textId="77777777" w:rsidR="00B37033" w:rsidRPr="001846DB" w:rsidRDefault="00B37033" w:rsidP="00FF48E5">
      <w:pPr>
        <w:pStyle w:val="Akapitzlist"/>
        <w:spacing w:line="360" w:lineRule="auto"/>
        <w:ind w:left="567"/>
        <w:jc w:val="both"/>
        <w:rPr>
          <w:rFonts w:ascii="Arial" w:hAnsi="Arial" w:cs="Arial"/>
          <w:sz w:val="18"/>
          <w:szCs w:val="18"/>
        </w:rPr>
      </w:pPr>
    </w:p>
    <w:p w14:paraId="65F5888B" w14:textId="77777777" w:rsidR="00B37033" w:rsidRPr="008856AA" w:rsidRDefault="00B37033" w:rsidP="00FF48E5">
      <w:pPr>
        <w:pStyle w:val="Akapitzlist"/>
        <w:spacing w:line="360" w:lineRule="auto"/>
        <w:ind w:left="567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8856AA">
        <w:rPr>
          <w:rFonts w:ascii="Arial" w:hAnsi="Arial" w:cs="Arial"/>
          <w:i/>
          <w:iCs/>
          <w:color w:val="FF0000"/>
          <w:sz w:val="18"/>
          <w:szCs w:val="18"/>
        </w:rPr>
        <w:t xml:space="preserve">Jeżeli złożono ofertę, której wybór prowadziłby do powstania u zamawiającego obowiązku podatkowego zgodnie z przepisami o podatku od towarów i usług, zamawiający w celu oceny takiej oferty doliczy do przedstawionej w niej ceny podatek od towarów i usług, który miałby obowiązek rozliczyć zgodnie z tymi przepisami. </w:t>
      </w:r>
    </w:p>
    <w:p w14:paraId="17843429" w14:textId="77777777" w:rsidR="00486CB3" w:rsidRDefault="00B37033" w:rsidP="001F52CA">
      <w:pPr>
        <w:pStyle w:val="Akapitzlist"/>
        <w:spacing w:line="360" w:lineRule="auto"/>
        <w:ind w:left="567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8856AA">
        <w:rPr>
          <w:rFonts w:ascii="Arial" w:hAnsi="Arial" w:cs="Arial"/>
          <w:i/>
          <w:iCs/>
          <w:color w:val="FF0000"/>
          <w:sz w:val="18"/>
          <w:szCs w:val="18"/>
        </w:rPr>
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 (uzupełnić wskazane informacje, jeżeli dotyczy)</w:t>
      </w:r>
    </w:p>
    <w:p w14:paraId="45D1BF71" w14:textId="77777777" w:rsidR="00B37033" w:rsidRPr="004238E1" w:rsidRDefault="00B37033" w:rsidP="001F52CA">
      <w:pPr>
        <w:pStyle w:val="Akapitzlist"/>
        <w:spacing w:line="360" w:lineRule="auto"/>
        <w:ind w:left="567"/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 w:rsidRPr="008856AA">
        <w:rPr>
          <w:rFonts w:ascii="Arial" w:hAnsi="Arial" w:cs="Arial"/>
          <w:i/>
          <w:iCs/>
          <w:color w:val="FF0000"/>
          <w:sz w:val="18"/>
          <w:szCs w:val="18"/>
        </w:rPr>
        <w:t xml:space="preserve"> ………………………………………………………………</w:t>
      </w:r>
      <w:r w:rsidR="001F52CA">
        <w:rPr>
          <w:rFonts w:ascii="Arial" w:hAnsi="Arial" w:cs="Arial"/>
          <w:i/>
          <w:iCs/>
          <w:color w:val="FF0000"/>
          <w:sz w:val="18"/>
          <w:szCs w:val="18"/>
        </w:rPr>
        <w:t>……………………………………………………………………………</w:t>
      </w:r>
    </w:p>
    <w:p w14:paraId="1AAA34E2" w14:textId="77777777" w:rsidR="004E22D2" w:rsidRPr="004E22D2" w:rsidRDefault="00B37033" w:rsidP="460591C7">
      <w:pPr>
        <w:autoSpaceDE w:val="0"/>
        <w:autoSpaceDN w:val="0"/>
        <w:adjustRightInd w:val="0"/>
        <w:spacing w:line="360" w:lineRule="auto"/>
        <w:ind w:left="567"/>
        <w:jc w:val="both"/>
        <w:rPr>
          <w:rFonts w:ascii="Arial" w:eastAsia="Calibri" w:hAnsi="Arial" w:cs="Arial"/>
          <w:sz w:val="18"/>
          <w:szCs w:val="18"/>
          <w:lang w:eastAsia="ko-KR"/>
        </w:rPr>
      </w:pPr>
      <w:r w:rsidRPr="460591C7">
        <w:rPr>
          <w:rFonts w:ascii="Arial" w:hAnsi="Arial" w:cs="Arial"/>
          <w:sz w:val="18"/>
          <w:szCs w:val="18"/>
        </w:rPr>
        <w:t xml:space="preserve">Oświadczamy, iż zaoferowana cena </w:t>
      </w:r>
      <w:r w:rsidR="000E1608" w:rsidRPr="460591C7">
        <w:rPr>
          <w:rFonts w:ascii="Arial" w:hAnsi="Arial" w:cs="Arial"/>
          <w:sz w:val="18"/>
          <w:szCs w:val="18"/>
          <w:lang w:eastAsia="en-US"/>
        </w:rPr>
        <w:t xml:space="preserve">podana w ofercie </w:t>
      </w:r>
      <w:r w:rsidR="000E1608" w:rsidRPr="460591C7">
        <w:rPr>
          <w:rFonts w:ascii="Arial" w:hAnsi="Arial" w:cs="Arial"/>
          <w:sz w:val="18"/>
          <w:szCs w:val="18"/>
          <w:lang w:eastAsia="ar-SA"/>
        </w:rPr>
        <w:t xml:space="preserve">zawiera wszelkie koszty poniesione w celu należytego wykonania zamówienia zgodnie z wymaganiami Zamawiającego zawartymi w </w:t>
      </w:r>
      <w:r w:rsidR="00813A79">
        <w:rPr>
          <w:rFonts w:ascii="Arial" w:hAnsi="Arial" w:cs="Arial"/>
          <w:sz w:val="18"/>
          <w:szCs w:val="18"/>
          <w:lang w:eastAsia="ar-SA"/>
        </w:rPr>
        <w:t>SWZ</w:t>
      </w:r>
      <w:r w:rsidR="000E1608" w:rsidRPr="460591C7">
        <w:rPr>
          <w:rFonts w:ascii="Arial" w:hAnsi="Arial" w:cs="Arial"/>
          <w:sz w:val="18"/>
          <w:szCs w:val="18"/>
          <w:lang w:eastAsia="ar-SA"/>
        </w:rPr>
        <w:t xml:space="preserve"> i wszystkich załącznikach do niej (w szczególności w dokumentacji </w:t>
      </w:r>
      <w:r w:rsidR="000E1608" w:rsidRPr="460591C7">
        <w:rPr>
          <w:rFonts w:ascii="Arial" w:eastAsia="Calibri" w:hAnsi="Arial" w:cs="Arial"/>
          <w:sz w:val="18"/>
          <w:szCs w:val="18"/>
          <w:lang w:eastAsia="ko-KR"/>
        </w:rPr>
        <w:t>projektowej, specyfikacjach technicznych wykonania i odbioru robót, przedmiarach robót)</w:t>
      </w:r>
      <w:r w:rsidR="000E1608" w:rsidRPr="460591C7">
        <w:rPr>
          <w:rFonts w:ascii="Arial" w:hAnsi="Arial" w:cs="Arial"/>
          <w:sz w:val="18"/>
          <w:szCs w:val="18"/>
          <w:lang w:eastAsia="en-US"/>
        </w:rPr>
        <w:t>, jak również w niej nie ujęte, a bez których nie można wykonać zamówienia</w:t>
      </w:r>
      <w:r w:rsidR="000E1608" w:rsidRPr="460591C7">
        <w:rPr>
          <w:rFonts w:ascii="Arial" w:hAnsi="Arial" w:cs="Arial"/>
          <w:color w:val="000000" w:themeColor="text1"/>
          <w:sz w:val="18"/>
          <w:szCs w:val="18"/>
          <w:lang w:eastAsia="en-US"/>
        </w:rPr>
        <w:t xml:space="preserve">, w tym </w:t>
      </w:r>
      <w:r w:rsidR="000E1608" w:rsidRPr="460591C7">
        <w:rPr>
          <w:rFonts w:ascii="Arial" w:hAnsi="Arial" w:cs="Arial"/>
          <w:sz w:val="18"/>
          <w:szCs w:val="18"/>
          <w:lang w:eastAsia="en-US"/>
        </w:rPr>
        <w:t>w szczególności</w:t>
      </w:r>
      <w:r w:rsidR="009468C1">
        <w:rPr>
          <w:rFonts w:ascii="Arial" w:hAnsi="Arial" w:cs="Arial"/>
          <w:sz w:val="18"/>
          <w:szCs w:val="18"/>
          <w:lang w:eastAsia="en-US"/>
        </w:rPr>
        <w:t>:</w:t>
      </w:r>
      <w:r w:rsidR="00440F57">
        <w:rPr>
          <w:rFonts w:ascii="Arial" w:hAnsi="Arial" w:cs="Arial"/>
          <w:sz w:val="18"/>
          <w:szCs w:val="18"/>
          <w:lang w:eastAsia="en-US"/>
        </w:rPr>
        <w:t xml:space="preserve"> </w:t>
      </w:r>
      <w:r w:rsidR="009468C1" w:rsidRPr="00321074">
        <w:rPr>
          <w:rFonts w:ascii="Arial" w:eastAsia="Arial" w:hAnsi="Arial" w:cs="Arial"/>
          <w:sz w:val="18"/>
          <w:szCs w:val="18"/>
        </w:rPr>
        <w:t xml:space="preserve">koszty zakupu materiałów, koszty oględzin, przeglądów </w:t>
      </w:r>
      <w:r w:rsidR="008E03BE">
        <w:rPr>
          <w:rFonts w:ascii="Arial" w:eastAsia="Arial" w:hAnsi="Arial" w:cs="Arial"/>
          <w:sz w:val="18"/>
          <w:szCs w:val="18"/>
        </w:rPr>
        <w:t xml:space="preserve">koniecznych do przeprowadzenia </w:t>
      </w:r>
      <w:r w:rsidR="009468C1" w:rsidRPr="00321074">
        <w:rPr>
          <w:rFonts w:ascii="Arial" w:eastAsia="Arial" w:hAnsi="Arial" w:cs="Arial"/>
          <w:sz w:val="18"/>
          <w:szCs w:val="18"/>
        </w:rPr>
        <w:t xml:space="preserve">w związku z usuwaniem wynikłych wad i usterek oraz przeglądu gwarancyjnego i pogwarancyjnego całości wykonanych robót, koszty zużycia wody i energii elektrycznej, koszty wykonania wymaganych właściwymi przepisami prób, badań, pomiarów i sprawdzeń, koszty uzyskania od właściwych organów oraz gestorów sieci odpowiednich zaświadczeń, w szczególności koszty odbioru urządzeń, koszty odbiorów (w tym dokonywanych przez gestorów sieci), sprawdzeń i </w:t>
      </w:r>
      <w:proofErr w:type="spellStart"/>
      <w:r w:rsidR="009468C1" w:rsidRPr="00321074">
        <w:rPr>
          <w:rFonts w:ascii="Arial" w:eastAsia="Arial" w:hAnsi="Arial" w:cs="Arial"/>
          <w:sz w:val="18"/>
          <w:szCs w:val="18"/>
        </w:rPr>
        <w:t>dopuszczeń</w:t>
      </w:r>
      <w:proofErr w:type="spellEnd"/>
      <w:r w:rsidR="009468C1" w:rsidRPr="00321074">
        <w:rPr>
          <w:rFonts w:ascii="Arial" w:eastAsia="Arial" w:hAnsi="Arial" w:cs="Arial"/>
          <w:sz w:val="18"/>
          <w:szCs w:val="18"/>
        </w:rPr>
        <w:t xml:space="preserve"> przez Urząd Dozoru Technicznego,</w:t>
      </w:r>
      <w:r w:rsidR="00440F57">
        <w:rPr>
          <w:rFonts w:ascii="Arial" w:eastAsia="Arial" w:hAnsi="Arial" w:cs="Arial"/>
          <w:sz w:val="18"/>
          <w:szCs w:val="18"/>
        </w:rPr>
        <w:t xml:space="preserve"> </w:t>
      </w:r>
      <w:r w:rsidR="009468C1" w:rsidRPr="00321074">
        <w:rPr>
          <w:rFonts w:ascii="Arial" w:eastAsia="Arial" w:hAnsi="Arial" w:cs="Arial"/>
          <w:sz w:val="18"/>
          <w:szCs w:val="18"/>
        </w:rPr>
        <w:t xml:space="preserve">koszt ubezpieczenia, zabezpieczenia placu budowy, tablic </w:t>
      </w:r>
      <w:r w:rsidR="009468C1" w:rsidRPr="00321074">
        <w:rPr>
          <w:rFonts w:ascii="Arial" w:eastAsia="Arial" w:hAnsi="Arial" w:cs="Arial"/>
          <w:sz w:val="18"/>
          <w:szCs w:val="18"/>
        </w:rPr>
        <w:lastRenderedPageBreak/>
        <w:t>informacyjnych, koszty dojazdu, wynagrodzenia pracowników, sprzętu, dokumentacji powykonawczej, zabezpieczenia robót,  uzyskania wymaganych decyzji i wszelkie prace, również te nie wymienione w dokumentach opisujących przedmiot zamówienia jak wszelkie roboty towarzyszące i zabezpieczające, lecz konieczne do wykonania na podstawie obowiązującego prawa, w tym przepisów techniczno-budowlanych oraz wiedzy technicznej w taki sposób aby przedmiot zamówienia spełniał cel jakiemu ma służyć, koszty robót określone w dokumentacji jako możliwe do wystąpienia oraz wsz</w:t>
      </w:r>
      <w:r w:rsidR="00C068F3">
        <w:rPr>
          <w:rFonts w:ascii="Arial" w:eastAsia="Arial" w:hAnsi="Arial" w:cs="Arial"/>
          <w:sz w:val="18"/>
          <w:szCs w:val="18"/>
        </w:rPr>
        <w:t xml:space="preserve">ystkie roboty towarzyszące nie </w:t>
      </w:r>
      <w:r w:rsidR="009468C1" w:rsidRPr="00321074">
        <w:rPr>
          <w:rFonts w:ascii="Arial" w:eastAsia="Arial" w:hAnsi="Arial" w:cs="Arial"/>
          <w:sz w:val="18"/>
          <w:szCs w:val="18"/>
        </w:rPr>
        <w:t>wskazane wprost, a niezbędne do prawidłowego wykonania robót podstawowych oraz przedmiotu umowy (zarówno w ujęciu kosztowym, jak i terminowym), a także wszelkie podatki (także należny podatek VAT).</w:t>
      </w:r>
      <w:r w:rsidR="009468C1" w:rsidRPr="00321074">
        <w:rPr>
          <w:rFonts w:ascii="Arial" w:eastAsia="Calibri" w:hAnsi="Arial" w:cs="Arial"/>
          <w:sz w:val="18"/>
          <w:szCs w:val="18"/>
          <w:lang w:eastAsia="ko-KR"/>
        </w:rPr>
        <w:t xml:space="preserve"> Wykonawca winien uwzględnić w kalkulacji ceny przychody ze sprzedaży surowców wtórnych, pozyskanych w wyniku robót demontażowych i rozbiórkowych. </w:t>
      </w:r>
      <w:r w:rsidR="004E22D2" w:rsidRPr="460591C7">
        <w:rPr>
          <w:rFonts w:ascii="Arial" w:eastAsia="Calibri" w:hAnsi="Arial" w:cs="Arial"/>
          <w:sz w:val="18"/>
          <w:szCs w:val="18"/>
          <w:lang w:eastAsia="ko-KR"/>
        </w:rPr>
        <w:t>Cena obejmuje ewentualne marże i opusty.</w:t>
      </w:r>
      <w:bookmarkStart w:id="0" w:name="_Hlk522953322"/>
      <w:bookmarkEnd w:id="0"/>
    </w:p>
    <w:p w14:paraId="0EBB8BFC" w14:textId="079E3426" w:rsidR="00A53437" w:rsidRPr="008E03BE" w:rsidRDefault="00B37033" w:rsidP="008E03BE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000000"/>
          <w:sz w:val="18"/>
          <w:szCs w:val="18"/>
          <w:lang w:eastAsia="ar-SA"/>
        </w:rPr>
      </w:pPr>
      <w:r w:rsidRPr="00390541">
        <w:rPr>
          <w:rFonts w:ascii="Arial" w:hAnsi="Arial" w:cs="Arial"/>
          <w:sz w:val="18"/>
          <w:szCs w:val="18"/>
        </w:rPr>
        <w:t>Zobowiązujemy się zrealizować p</w:t>
      </w:r>
      <w:r w:rsidR="004B2B23">
        <w:rPr>
          <w:rFonts w:ascii="Arial" w:hAnsi="Arial" w:cs="Arial"/>
          <w:sz w:val="18"/>
          <w:szCs w:val="18"/>
        </w:rPr>
        <w:t xml:space="preserve">rzedmiot zamówienia w terminie </w:t>
      </w:r>
      <w:r w:rsidR="007E0A48">
        <w:rPr>
          <w:rFonts w:ascii="Arial" w:hAnsi="Arial" w:cs="Arial"/>
          <w:sz w:val="18"/>
          <w:szCs w:val="18"/>
        </w:rPr>
        <w:t xml:space="preserve">wskazanym w Specyfikacji Warunków </w:t>
      </w:r>
      <w:proofErr w:type="spellStart"/>
      <w:r w:rsidR="007E0A48">
        <w:rPr>
          <w:rFonts w:ascii="Arial" w:hAnsi="Arial" w:cs="Arial"/>
          <w:sz w:val="18"/>
          <w:szCs w:val="18"/>
        </w:rPr>
        <w:t>Zamowienia</w:t>
      </w:r>
      <w:proofErr w:type="spellEnd"/>
      <w:r w:rsidR="007E0A48">
        <w:rPr>
          <w:rFonts w:ascii="Arial" w:hAnsi="Arial" w:cs="Arial"/>
          <w:sz w:val="18"/>
          <w:szCs w:val="18"/>
        </w:rPr>
        <w:t xml:space="preserve">. </w:t>
      </w:r>
      <w:r w:rsidR="00813A79">
        <w:rPr>
          <w:rFonts w:ascii="Arial" w:hAnsi="Arial" w:cs="Arial"/>
          <w:sz w:val="18"/>
          <w:szCs w:val="18"/>
        </w:rPr>
        <w:t xml:space="preserve">. </w:t>
      </w:r>
    </w:p>
    <w:p w14:paraId="367BCF63" w14:textId="1E683782" w:rsidR="008F6309" w:rsidRPr="007E0A48" w:rsidRDefault="008F6309" w:rsidP="007E0A48">
      <w:pPr>
        <w:keepNext/>
        <w:keepLines/>
        <w:numPr>
          <w:ilvl w:val="0"/>
          <w:numId w:val="1"/>
        </w:numPr>
        <w:spacing w:line="360" w:lineRule="auto"/>
        <w:jc w:val="both"/>
        <w:outlineLvl w:val="2"/>
        <w:rPr>
          <w:rFonts w:ascii="Arial" w:eastAsia="Calibri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Oświadczamy , iż</w:t>
      </w:r>
      <w:r w:rsidR="007E0A48">
        <w:rPr>
          <w:rFonts w:ascii="Arial" w:hAnsi="Arial" w:cs="Arial"/>
          <w:sz w:val="18"/>
          <w:szCs w:val="18"/>
        </w:rPr>
        <w:t xml:space="preserve"> </w:t>
      </w:r>
      <w:r w:rsidRPr="007E0A48">
        <w:rPr>
          <w:rFonts w:ascii="Arial" w:hAnsi="Arial" w:cs="Arial"/>
          <w:b/>
          <w:sz w:val="18"/>
          <w:szCs w:val="18"/>
        </w:rPr>
        <w:t>wydłużamy</w:t>
      </w:r>
      <w:r w:rsidRPr="007E0A48">
        <w:rPr>
          <w:rFonts w:ascii="Arial" w:hAnsi="Arial" w:cs="Arial"/>
          <w:sz w:val="18"/>
          <w:szCs w:val="18"/>
        </w:rPr>
        <w:t xml:space="preserve"> okres gwarancji i rękojmi na wykonane roboty</w:t>
      </w:r>
      <w:r w:rsidR="00440F57" w:rsidRPr="007E0A48">
        <w:rPr>
          <w:rFonts w:ascii="Arial" w:hAnsi="Arial" w:cs="Arial"/>
          <w:sz w:val="18"/>
          <w:szCs w:val="18"/>
        </w:rPr>
        <w:t xml:space="preserve"> </w:t>
      </w:r>
      <w:r w:rsidRPr="007E0A48">
        <w:rPr>
          <w:rFonts w:ascii="Arial" w:hAnsi="Arial" w:cs="Arial"/>
          <w:sz w:val="18"/>
          <w:szCs w:val="18"/>
        </w:rPr>
        <w:t xml:space="preserve">budowlane </w:t>
      </w:r>
      <w:r w:rsidRPr="007E0A48">
        <w:rPr>
          <w:rFonts w:ascii="Arial" w:hAnsi="Arial" w:cs="Arial"/>
          <w:b/>
          <w:sz w:val="18"/>
          <w:szCs w:val="18"/>
        </w:rPr>
        <w:t>o okres ………….. m-</w:t>
      </w:r>
      <w:proofErr w:type="spellStart"/>
      <w:r w:rsidRPr="007E0A48">
        <w:rPr>
          <w:rFonts w:ascii="Arial" w:hAnsi="Arial" w:cs="Arial"/>
          <w:b/>
          <w:sz w:val="18"/>
          <w:szCs w:val="18"/>
        </w:rPr>
        <w:t>cy</w:t>
      </w:r>
      <w:proofErr w:type="spellEnd"/>
      <w:r w:rsidRPr="007E0A48">
        <w:rPr>
          <w:rFonts w:ascii="Arial" w:hAnsi="Arial" w:cs="Arial"/>
          <w:sz w:val="18"/>
          <w:szCs w:val="18"/>
        </w:rPr>
        <w:t xml:space="preserve"> (słownie: ……………………. miesięcy), w stosunku do wymaganego minimalnego</w:t>
      </w:r>
      <w:r w:rsidR="004932A5" w:rsidRPr="007E0A48">
        <w:rPr>
          <w:rFonts w:ascii="Arial" w:hAnsi="Arial" w:cs="Arial"/>
          <w:sz w:val="18"/>
          <w:szCs w:val="18"/>
        </w:rPr>
        <w:t xml:space="preserve"> 36</w:t>
      </w:r>
      <w:r w:rsidRPr="007E0A48">
        <w:rPr>
          <w:rFonts w:ascii="Arial" w:hAnsi="Arial" w:cs="Arial"/>
          <w:sz w:val="18"/>
          <w:szCs w:val="18"/>
        </w:rPr>
        <w:t xml:space="preserve"> miesięcznego okresu,</w:t>
      </w:r>
    </w:p>
    <w:p w14:paraId="2E0963DB" w14:textId="77777777" w:rsidR="00C82A24" w:rsidRPr="00C82A24" w:rsidRDefault="00C82A24" w:rsidP="00C82A24">
      <w:pPr>
        <w:pStyle w:val="Akapitzlist"/>
        <w:keepNext/>
        <w:keepLines/>
        <w:numPr>
          <w:ilvl w:val="0"/>
          <w:numId w:val="1"/>
        </w:numPr>
        <w:spacing w:line="360" w:lineRule="auto"/>
        <w:jc w:val="both"/>
        <w:outlineLvl w:val="2"/>
        <w:rPr>
          <w:rFonts w:ascii="Arial" w:hAnsi="Arial" w:cs="Arial"/>
          <w:sz w:val="18"/>
          <w:szCs w:val="18"/>
        </w:rPr>
      </w:pPr>
      <w:r w:rsidRPr="00C82A24">
        <w:rPr>
          <w:rFonts w:ascii="Arial" w:eastAsia="Calibri" w:hAnsi="Arial" w:cs="Arial"/>
          <w:sz w:val="18"/>
          <w:szCs w:val="18"/>
        </w:rPr>
        <w:t>Akceptujemy warunki płatności podane we wzorze umowy</w:t>
      </w:r>
      <w:r w:rsidRPr="00C82A24">
        <w:rPr>
          <w:rFonts w:ascii="Arial" w:hAnsi="Arial" w:cs="Arial"/>
          <w:sz w:val="18"/>
          <w:szCs w:val="18"/>
        </w:rPr>
        <w:t>.</w:t>
      </w:r>
    </w:p>
    <w:p w14:paraId="3948A40C" w14:textId="77777777" w:rsidR="00B37033" w:rsidRPr="006E60E4" w:rsidRDefault="00B37033" w:rsidP="008601E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Calibri" w:hAnsi="Arial" w:cs="Arial"/>
          <w:b/>
          <w:sz w:val="18"/>
          <w:szCs w:val="18"/>
        </w:rPr>
      </w:pPr>
      <w:r w:rsidRPr="006E60E4">
        <w:rPr>
          <w:rFonts w:ascii="Arial" w:hAnsi="Arial" w:cs="Arial"/>
          <w:sz w:val="18"/>
          <w:szCs w:val="18"/>
        </w:rPr>
        <w:t xml:space="preserve">Oświadczamy, iż warunki udziału w </w:t>
      </w:r>
      <w:r w:rsidR="004B458C">
        <w:rPr>
          <w:rFonts w:ascii="Arial" w:hAnsi="Arial" w:cs="Arial"/>
          <w:sz w:val="18"/>
          <w:szCs w:val="18"/>
        </w:rPr>
        <w:t xml:space="preserve">postępowaniu </w:t>
      </w:r>
      <w:r w:rsidRPr="006E60E4">
        <w:rPr>
          <w:rFonts w:ascii="Arial" w:hAnsi="Arial" w:cs="Arial"/>
          <w:sz w:val="18"/>
          <w:szCs w:val="18"/>
        </w:rPr>
        <w:t>spełniamy samodzielnie</w:t>
      </w:r>
      <w:r w:rsidRPr="006E60E4">
        <w:rPr>
          <w:rStyle w:val="Odwoanieprzypisudolnego"/>
          <w:rFonts w:ascii="Arial" w:hAnsi="Arial" w:cs="Arial"/>
          <w:sz w:val="18"/>
          <w:szCs w:val="18"/>
        </w:rPr>
        <w:footnoteReference w:id="5"/>
      </w:r>
      <w:r w:rsidRPr="006E60E4">
        <w:rPr>
          <w:rFonts w:ascii="Arial" w:hAnsi="Arial" w:cs="Arial"/>
          <w:sz w:val="18"/>
          <w:szCs w:val="18"/>
        </w:rPr>
        <w:t>.</w:t>
      </w:r>
    </w:p>
    <w:p w14:paraId="32CA31E2" w14:textId="77777777" w:rsidR="00B37033" w:rsidRPr="00881BB5" w:rsidRDefault="00B37033" w:rsidP="008601E9">
      <w:pPr>
        <w:numPr>
          <w:ilvl w:val="0"/>
          <w:numId w:val="1"/>
        </w:numPr>
        <w:spacing w:before="120" w:line="276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881BB5">
        <w:rPr>
          <w:rFonts w:ascii="Arial" w:hAnsi="Arial" w:cs="Arial"/>
          <w:sz w:val="18"/>
          <w:szCs w:val="18"/>
        </w:rPr>
        <w:t>Podwykonawcy/om tj.……………………………………………………………………………………………………</w:t>
      </w:r>
    </w:p>
    <w:p w14:paraId="11E8768F" w14:textId="77777777" w:rsidR="00B37033" w:rsidRDefault="00B37033" w:rsidP="00B37033">
      <w:pPr>
        <w:pStyle w:val="Akapitzlist"/>
        <w:tabs>
          <w:tab w:val="num" w:pos="700"/>
        </w:tabs>
        <w:spacing w:before="40" w:after="40" w:line="360" w:lineRule="auto"/>
        <w:ind w:left="567" w:firstLine="4"/>
        <w:jc w:val="both"/>
        <w:rPr>
          <w:rFonts w:ascii="Arial" w:hAnsi="Arial" w:cs="Arial"/>
          <w:i/>
          <w:sz w:val="16"/>
          <w:szCs w:val="16"/>
        </w:rPr>
      </w:pPr>
      <w:r w:rsidRPr="00664076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(nazwa podwykonawcy)</w:t>
      </w:r>
    </w:p>
    <w:p w14:paraId="1E18FC0E" w14:textId="77777777" w:rsidR="00B37033" w:rsidRPr="004F24DB" w:rsidRDefault="00B37033" w:rsidP="005425F9">
      <w:pPr>
        <w:pStyle w:val="Akapitzlist"/>
        <w:spacing w:before="40" w:after="40" w:line="360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4F24DB">
        <w:rPr>
          <w:rFonts w:ascii="Arial" w:hAnsi="Arial" w:cs="Arial"/>
          <w:sz w:val="18"/>
          <w:szCs w:val="18"/>
        </w:rPr>
        <w:t>powierzymy następującą część/części zamówienia</w:t>
      </w:r>
      <w:r w:rsidRPr="00664076">
        <w:rPr>
          <w:rFonts w:ascii="Arial" w:hAnsi="Arial" w:cs="Arial"/>
          <w:sz w:val="18"/>
          <w:szCs w:val="18"/>
        </w:rPr>
        <w:t xml:space="preserve">, </w:t>
      </w:r>
      <w:r w:rsidRPr="00664076">
        <w:rPr>
          <w:rFonts w:ascii="Arial" w:hAnsi="Arial" w:cs="Arial"/>
          <w:i/>
          <w:sz w:val="18"/>
          <w:szCs w:val="18"/>
        </w:rPr>
        <w:t>(jeżeli dotyczy)</w:t>
      </w:r>
      <w:r w:rsidRPr="00664076">
        <w:rPr>
          <w:rStyle w:val="Odwoanieprzypisudolnego"/>
          <w:rFonts w:ascii="Arial" w:hAnsi="Arial" w:cs="Arial"/>
          <w:sz w:val="18"/>
          <w:szCs w:val="18"/>
        </w:rPr>
        <w:footnoteReference w:id="6"/>
      </w:r>
      <w:r w:rsidRPr="00664076">
        <w:rPr>
          <w:rFonts w:ascii="Arial" w:hAnsi="Arial" w:cs="Arial"/>
          <w:sz w:val="18"/>
          <w:szCs w:val="18"/>
        </w:rPr>
        <w:t>:</w:t>
      </w:r>
      <w:r w:rsidRPr="004F24DB">
        <w:rPr>
          <w:rFonts w:cs="Arial"/>
          <w:sz w:val="18"/>
          <w:szCs w:val="18"/>
        </w:rPr>
        <w:t>………………………………………………………</w:t>
      </w:r>
    </w:p>
    <w:p w14:paraId="3F8A7017" w14:textId="77777777" w:rsidR="003564DF" w:rsidRPr="003564DF" w:rsidRDefault="00B37033" w:rsidP="008601E9">
      <w:pPr>
        <w:pStyle w:val="Akapitzlist"/>
        <w:numPr>
          <w:ilvl w:val="0"/>
          <w:numId w:val="1"/>
        </w:numPr>
        <w:spacing w:before="40" w:after="40" w:line="360" w:lineRule="auto"/>
        <w:ind w:left="567" w:hanging="283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6424D8">
        <w:rPr>
          <w:rFonts w:ascii="Arial" w:hAnsi="Arial" w:cs="Arial"/>
          <w:sz w:val="18"/>
          <w:szCs w:val="18"/>
        </w:rPr>
        <w:t xml:space="preserve">Zobowiązujemy się skierować do wykonania przedmiotu zamówienia wykwalifikowany personel dysponujący odpowiednią </w:t>
      </w:r>
    </w:p>
    <w:p w14:paraId="3CFAF560" w14:textId="77777777" w:rsidR="00B37033" w:rsidRDefault="00B37033" w:rsidP="003564DF">
      <w:pPr>
        <w:pStyle w:val="Akapitzlist"/>
        <w:spacing w:before="40" w:after="40" w:line="360" w:lineRule="auto"/>
        <w:ind w:left="567"/>
        <w:jc w:val="both"/>
        <w:rPr>
          <w:rFonts w:ascii="Arial" w:hAnsi="Arial" w:cs="Arial"/>
          <w:sz w:val="18"/>
          <w:szCs w:val="18"/>
        </w:rPr>
      </w:pPr>
      <w:r w:rsidRPr="006424D8">
        <w:rPr>
          <w:rFonts w:ascii="Arial" w:hAnsi="Arial" w:cs="Arial"/>
          <w:sz w:val="18"/>
          <w:szCs w:val="18"/>
        </w:rPr>
        <w:t>wiedzą oraz uprawnieniami.</w:t>
      </w:r>
    </w:p>
    <w:p w14:paraId="02A4479C" w14:textId="77777777" w:rsidR="00B37033" w:rsidRPr="00781E6B" w:rsidRDefault="00B16E46" w:rsidP="008601E9">
      <w:pPr>
        <w:pStyle w:val="Akapitzlist"/>
        <w:numPr>
          <w:ilvl w:val="0"/>
          <w:numId w:val="1"/>
        </w:numPr>
        <w:spacing w:before="40" w:after="40" w:line="360" w:lineRule="auto"/>
        <w:ind w:right="199"/>
        <w:jc w:val="both"/>
        <w:rPr>
          <w:rFonts w:ascii="Arial" w:hAnsi="Arial" w:cs="Arial"/>
          <w:b/>
          <w:sz w:val="18"/>
          <w:szCs w:val="18"/>
          <w:lang w:eastAsia="ar-SA"/>
        </w:rPr>
      </w:pPr>
      <w:r>
        <w:rPr>
          <w:rFonts w:ascii="Arial" w:hAnsi="Arial" w:cs="Arial"/>
          <w:b/>
          <w:sz w:val="18"/>
          <w:szCs w:val="18"/>
        </w:rPr>
        <w:t xml:space="preserve">Na koordynatora realizacji przedmiotu zamówienia wyznaczamy </w:t>
      </w:r>
      <w:r w:rsidR="00B37033" w:rsidRPr="003B67C1">
        <w:rPr>
          <w:rFonts w:ascii="Arial" w:hAnsi="Arial" w:cs="Arial"/>
          <w:b/>
          <w:sz w:val="18"/>
          <w:szCs w:val="18"/>
        </w:rPr>
        <w:t>p</w:t>
      </w:r>
      <w:r w:rsidR="006341F0">
        <w:rPr>
          <w:rFonts w:ascii="Arial" w:hAnsi="Arial" w:cs="Arial"/>
          <w:b/>
          <w:sz w:val="18"/>
          <w:szCs w:val="18"/>
        </w:rPr>
        <w:t xml:space="preserve">. </w:t>
      </w:r>
      <w:r w:rsidR="00B37033" w:rsidRPr="003B67C1">
        <w:rPr>
          <w:rFonts w:ascii="Arial" w:hAnsi="Arial" w:cs="Arial"/>
          <w:b/>
          <w:sz w:val="18"/>
          <w:szCs w:val="18"/>
        </w:rPr>
        <w:t>……………………………...….., tel</w:t>
      </w:r>
      <w:r w:rsidR="00B37033" w:rsidRPr="00781E6B">
        <w:rPr>
          <w:rFonts w:ascii="Arial" w:hAnsi="Arial" w:cs="Arial"/>
          <w:b/>
          <w:sz w:val="18"/>
          <w:szCs w:val="18"/>
        </w:rPr>
        <w:t>.:…………..……   e-mail:…………………………</w:t>
      </w:r>
    </w:p>
    <w:p w14:paraId="735BD614" w14:textId="77777777" w:rsidR="00B37033" w:rsidRPr="00FC734B" w:rsidRDefault="00B37033" w:rsidP="008601E9">
      <w:pPr>
        <w:pStyle w:val="Akapitzlist"/>
        <w:numPr>
          <w:ilvl w:val="0"/>
          <w:numId w:val="1"/>
        </w:numPr>
        <w:spacing w:before="40" w:after="40" w:line="360" w:lineRule="auto"/>
        <w:ind w:right="199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6424D8">
        <w:rPr>
          <w:rFonts w:ascii="Arial" w:hAnsi="Arial" w:cs="Arial"/>
          <w:sz w:val="18"/>
          <w:szCs w:val="18"/>
        </w:rPr>
        <w:t>Wskazujemy nr tel. ………………….. , nr faks ……………………………… oraz adres e-mail: ……………………….. - właściwe dla zgłaszania wad w okresie gwarancji i rękojmi.</w:t>
      </w:r>
    </w:p>
    <w:p w14:paraId="2530B621" w14:textId="753FB6FB" w:rsidR="00B37033" w:rsidRPr="001A7660" w:rsidRDefault="00B37033" w:rsidP="008601E9">
      <w:pPr>
        <w:pStyle w:val="Akapitzlist"/>
        <w:numPr>
          <w:ilvl w:val="0"/>
          <w:numId w:val="1"/>
        </w:numPr>
        <w:spacing w:before="40" w:after="40" w:line="360" w:lineRule="auto"/>
        <w:ind w:right="199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FC734B">
        <w:rPr>
          <w:rFonts w:ascii="Arial" w:hAnsi="Arial" w:cs="Arial"/>
          <w:sz w:val="18"/>
          <w:szCs w:val="18"/>
        </w:rPr>
        <w:t xml:space="preserve">Oświadczamy, że do wykonania przedmiotu umowy zostanie skierowany personel, którego wynagrodzenie za pracę jest równe lub przekracza równowartość minimalnego wynagrodzenia za pracę albo minimalnej stawki godzinowej, o których mowa w ustawie z dnia 10.10.2002 o minimalnym wynagrodzeniu za pracę </w:t>
      </w:r>
      <w:r w:rsidR="008B0025" w:rsidRPr="00AC78C0">
        <w:rPr>
          <w:rFonts w:ascii="Arial" w:hAnsi="Arial" w:cs="Arial"/>
          <w:sz w:val="18"/>
          <w:szCs w:val="18"/>
        </w:rPr>
        <w:t>(</w:t>
      </w:r>
      <w:r w:rsidR="008B0025">
        <w:rPr>
          <w:rFonts w:ascii="Arial" w:hAnsi="Arial" w:cs="Arial"/>
          <w:sz w:val="18"/>
          <w:szCs w:val="18"/>
        </w:rPr>
        <w:t>Dz. U. z 2002</w:t>
      </w:r>
      <w:r w:rsidR="008B0025" w:rsidRPr="00A65D9F">
        <w:rPr>
          <w:rFonts w:ascii="Arial" w:hAnsi="Arial" w:cs="Arial"/>
          <w:sz w:val="18"/>
          <w:szCs w:val="18"/>
        </w:rPr>
        <w:t>r.</w:t>
      </w:r>
      <w:r w:rsidR="008B0025">
        <w:rPr>
          <w:rFonts w:ascii="Arial" w:hAnsi="Arial" w:cs="Arial"/>
          <w:sz w:val="18"/>
          <w:szCs w:val="18"/>
        </w:rPr>
        <w:t xml:space="preserve"> Nr 200,</w:t>
      </w:r>
      <w:r w:rsidR="008B0025" w:rsidRPr="00A65D9F">
        <w:rPr>
          <w:rFonts w:ascii="Arial" w:hAnsi="Arial" w:cs="Arial"/>
          <w:sz w:val="18"/>
          <w:szCs w:val="18"/>
        </w:rPr>
        <w:t xml:space="preserve"> poz. </w:t>
      </w:r>
      <w:r w:rsidR="008B0025">
        <w:rPr>
          <w:rFonts w:ascii="Arial" w:hAnsi="Arial" w:cs="Arial"/>
          <w:sz w:val="18"/>
          <w:szCs w:val="18"/>
        </w:rPr>
        <w:t xml:space="preserve">1677 </w:t>
      </w:r>
      <w:r w:rsidR="008B0025" w:rsidRPr="00F528DC">
        <w:rPr>
          <w:rFonts w:ascii="Arial" w:hAnsi="Arial" w:cs="Arial"/>
          <w:sz w:val="18"/>
          <w:szCs w:val="18"/>
        </w:rPr>
        <w:t>z późn. zm.</w:t>
      </w:r>
      <w:r w:rsidR="008B0025" w:rsidRPr="00AC78C0">
        <w:rPr>
          <w:rFonts w:ascii="Arial" w:hAnsi="Arial" w:cs="Arial"/>
          <w:sz w:val="18"/>
          <w:szCs w:val="18"/>
        </w:rPr>
        <w:t>)</w:t>
      </w:r>
      <w:r w:rsidRPr="00AC78C0">
        <w:rPr>
          <w:rFonts w:ascii="Arial" w:hAnsi="Arial" w:cs="Arial"/>
          <w:sz w:val="18"/>
          <w:szCs w:val="18"/>
        </w:rPr>
        <w:t xml:space="preserve"> </w:t>
      </w:r>
      <w:r w:rsidRPr="00AC78C0">
        <w:rPr>
          <w:rStyle w:val="Odwoanieprzypisudolnego"/>
          <w:rFonts w:ascii="Arial" w:hAnsi="Arial" w:cs="Arial"/>
          <w:sz w:val="18"/>
          <w:szCs w:val="18"/>
        </w:rPr>
        <w:footnoteReference w:id="7"/>
      </w:r>
      <w:r w:rsidRPr="00AC78C0">
        <w:rPr>
          <w:rFonts w:ascii="Arial" w:hAnsi="Arial" w:cs="Arial"/>
          <w:sz w:val="18"/>
          <w:szCs w:val="18"/>
        </w:rPr>
        <w:t xml:space="preserve">/ Oświadczamy, że wynagrodzenie określone w naszej ofercie zostało skalkulowane z uwzględnieniem przepisów ustawy z dnia 10.10.2002 o minimalnym wynagrodzeniu za pracę </w:t>
      </w:r>
      <w:r w:rsidR="008B0025" w:rsidRPr="00AC78C0">
        <w:rPr>
          <w:rFonts w:ascii="Arial" w:hAnsi="Arial" w:cs="Arial"/>
          <w:sz w:val="18"/>
          <w:szCs w:val="18"/>
        </w:rPr>
        <w:t>(</w:t>
      </w:r>
      <w:r w:rsidR="008B0025">
        <w:rPr>
          <w:rFonts w:ascii="Arial" w:hAnsi="Arial" w:cs="Arial"/>
          <w:sz w:val="18"/>
          <w:szCs w:val="18"/>
        </w:rPr>
        <w:t>Dz. U. z 2002</w:t>
      </w:r>
      <w:r w:rsidR="008B0025" w:rsidRPr="00A65D9F">
        <w:rPr>
          <w:rFonts w:ascii="Arial" w:hAnsi="Arial" w:cs="Arial"/>
          <w:sz w:val="18"/>
          <w:szCs w:val="18"/>
        </w:rPr>
        <w:t>r.</w:t>
      </w:r>
      <w:r w:rsidR="008B0025">
        <w:rPr>
          <w:rFonts w:ascii="Arial" w:hAnsi="Arial" w:cs="Arial"/>
          <w:sz w:val="18"/>
          <w:szCs w:val="18"/>
        </w:rPr>
        <w:t xml:space="preserve"> Nr 200,</w:t>
      </w:r>
      <w:r w:rsidR="008B0025" w:rsidRPr="00A65D9F">
        <w:rPr>
          <w:rFonts w:ascii="Arial" w:hAnsi="Arial" w:cs="Arial"/>
          <w:sz w:val="18"/>
          <w:szCs w:val="18"/>
        </w:rPr>
        <w:t xml:space="preserve"> poz. </w:t>
      </w:r>
      <w:r w:rsidR="008B0025">
        <w:rPr>
          <w:rFonts w:ascii="Arial" w:hAnsi="Arial" w:cs="Arial"/>
          <w:sz w:val="18"/>
          <w:szCs w:val="18"/>
        </w:rPr>
        <w:t xml:space="preserve">1677 </w:t>
      </w:r>
      <w:r w:rsidR="008B0025" w:rsidRPr="00F528DC">
        <w:rPr>
          <w:rFonts w:ascii="Arial" w:hAnsi="Arial" w:cs="Arial"/>
          <w:sz w:val="18"/>
          <w:szCs w:val="18"/>
        </w:rPr>
        <w:t>z późn. zm.</w:t>
      </w:r>
      <w:r w:rsidR="008B0025" w:rsidRPr="00AC78C0">
        <w:rPr>
          <w:rFonts w:ascii="Arial" w:hAnsi="Arial" w:cs="Arial"/>
          <w:sz w:val="18"/>
          <w:szCs w:val="18"/>
        </w:rPr>
        <w:t>)</w:t>
      </w:r>
      <w:r w:rsidRPr="00AC78C0">
        <w:rPr>
          <w:rStyle w:val="Odwoanieprzypisudolnego"/>
          <w:rFonts w:ascii="Arial" w:hAnsi="Arial" w:cs="Arial"/>
          <w:sz w:val="18"/>
          <w:szCs w:val="18"/>
        </w:rPr>
        <w:footnoteReference w:id="8"/>
      </w:r>
      <w:r w:rsidRPr="00AC78C0">
        <w:rPr>
          <w:rFonts w:ascii="Arial" w:hAnsi="Arial" w:cs="Arial"/>
          <w:sz w:val="18"/>
          <w:szCs w:val="18"/>
        </w:rPr>
        <w:t>.</w:t>
      </w:r>
    </w:p>
    <w:p w14:paraId="58C7D9F1" w14:textId="77777777" w:rsidR="001A7660" w:rsidRPr="001A7660" w:rsidRDefault="001A7660" w:rsidP="001A7660">
      <w:pPr>
        <w:pStyle w:val="Akapitzlist"/>
        <w:numPr>
          <w:ilvl w:val="0"/>
          <w:numId w:val="1"/>
        </w:numPr>
        <w:spacing w:before="40" w:after="40" w:line="360" w:lineRule="auto"/>
        <w:ind w:right="199"/>
        <w:jc w:val="both"/>
        <w:rPr>
          <w:rFonts w:ascii="Arial" w:hAnsi="Arial" w:cs="Arial"/>
          <w:b/>
          <w:sz w:val="18"/>
          <w:szCs w:val="18"/>
          <w:lang w:eastAsia="ar-SA"/>
        </w:rPr>
      </w:pPr>
      <w:r w:rsidRPr="001A7660">
        <w:rPr>
          <w:rFonts w:ascii="Arial" w:hAnsi="Arial" w:cs="Arial"/>
          <w:sz w:val="18"/>
          <w:szCs w:val="18"/>
        </w:rPr>
        <w:t>Oświadczamy, iż wadium zostało wniesione w formie:</w:t>
      </w:r>
      <w:r w:rsidRPr="00571941">
        <w:rPr>
          <w:rFonts w:ascii="Arial" w:hAnsi="Arial" w:cs="Arial"/>
          <w:sz w:val="18"/>
          <w:szCs w:val="18"/>
          <w:vertAlign w:val="superscript"/>
        </w:rPr>
        <w:footnoteReference w:id="9"/>
      </w:r>
    </w:p>
    <w:p w14:paraId="0600D71C" w14:textId="77777777" w:rsidR="001A7660" w:rsidRPr="008E03BE" w:rsidRDefault="001A7660" w:rsidP="008E03BE">
      <w:pPr>
        <w:numPr>
          <w:ilvl w:val="0"/>
          <w:numId w:val="15"/>
        </w:numPr>
        <w:spacing w:line="36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pieniądzu, prze</w:t>
      </w:r>
      <w:r w:rsidR="008E03BE">
        <w:rPr>
          <w:rFonts w:ascii="Arial" w:hAnsi="Arial" w:cs="Arial"/>
          <w:sz w:val="18"/>
          <w:szCs w:val="18"/>
        </w:rPr>
        <w:t xml:space="preserve">lewem na rachunek Zamawiającego </w:t>
      </w:r>
      <w:r w:rsidRPr="008E03BE">
        <w:rPr>
          <w:rFonts w:ascii="Arial" w:hAnsi="Arial" w:cs="Arial"/>
          <w:sz w:val="18"/>
          <w:szCs w:val="18"/>
        </w:rPr>
        <w:t>w wysokości: ………………………………….… PLN,</w:t>
      </w:r>
    </w:p>
    <w:p w14:paraId="6948F781" w14:textId="77777777" w:rsidR="001A7660" w:rsidRDefault="001A7660" w:rsidP="001A7660">
      <w:pPr>
        <w:numPr>
          <w:ilvl w:val="0"/>
          <w:numId w:val="15"/>
        </w:numPr>
        <w:spacing w:line="36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gwarancjach bankowych, w wysokości: ………….……………………………………………………… PLN,</w:t>
      </w:r>
    </w:p>
    <w:p w14:paraId="2F4C01C1" w14:textId="77777777" w:rsidR="001A7660" w:rsidRDefault="001A7660" w:rsidP="001A7660">
      <w:pPr>
        <w:numPr>
          <w:ilvl w:val="0"/>
          <w:numId w:val="15"/>
        </w:numPr>
        <w:spacing w:line="36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gwarancjach ubezpieczeniowych, w wysokości: ……………….………………………….………...… PLN,</w:t>
      </w:r>
    </w:p>
    <w:p w14:paraId="11EC268D" w14:textId="77777777" w:rsidR="001A7660" w:rsidRDefault="001A7660" w:rsidP="001A7660">
      <w:pPr>
        <w:numPr>
          <w:ilvl w:val="0"/>
          <w:numId w:val="15"/>
        </w:numPr>
        <w:spacing w:line="360" w:lineRule="auto"/>
        <w:ind w:left="851" w:hanging="42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poręczeniach udzielanych przez podmioty, o których mowa w art. 6b ust. 5 pkt. 2 ustawy z dnia 9 listopada 2000 r. o utworzeniu Polskiej Agencji Rozwoju Przedsiębiorczości (</w:t>
      </w:r>
      <w:proofErr w:type="spellStart"/>
      <w:r>
        <w:rPr>
          <w:rFonts w:ascii="Arial" w:hAnsi="Arial" w:cs="Arial"/>
          <w:sz w:val="18"/>
          <w:szCs w:val="18"/>
        </w:rPr>
        <w:t>t.j</w:t>
      </w:r>
      <w:proofErr w:type="spellEnd"/>
      <w:r>
        <w:rPr>
          <w:rFonts w:ascii="Arial" w:hAnsi="Arial" w:cs="Arial"/>
          <w:sz w:val="18"/>
          <w:szCs w:val="18"/>
        </w:rPr>
        <w:t>. Dz. U. z 2020 r. poz. 299 z późn. zm.), w wysokości: …................................................................................................ PLN.</w:t>
      </w:r>
    </w:p>
    <w:p w14:paraId="2B8FB61B" w14:textId="77777777" w:rsidR="00B37033" w:rsidRDefault="00B37033" w:rsidP="008601E9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right="199"/>
        <w:jc w:val="both"/>
        <w:rPr>
          <w:rFonts w:ascii="Arial" w:hAnsi="Arial" w:cs="Arial"/>
          <w:sz w:val="18"/>
          <w:szCs w:val="18"/>
        </w:rPr>
      </w:pPr>
      <w:r w:rsidRPr="006B38BF">
        <w:rPr>
          <w:rFonts w:ascii="Arial" w:hAnsi="Arial" w:cs="Arial"/>
          <w:sz w:val="18"/>
          <w:szCs w:val="18"/>
        </w:rPr>
        <w:t>Oświadczamy, iż zapoznaliśmy się ze Specyfikacją Warunków Zamówienia, nie wnosimy do niej zastrzeżeń oraz zdobyliśmy konieczne informacje do przygotowania oferty i zobowiązujemy się spełnić wszystkie wymagania Zamawiającego</w:t>
      </w:r>
      <w:r>
        <w:rPr>
          <w:rFonts w:ascii="Arial" w:hAnsi="Arial" w:cs="Arial"/>
          <w:sz w:val="18"/>
          <w:szCs w:val="18"/>
        </w:rPr>
        <w:t xml:space="preserve">, </w:t>
      </w:r>
      <w:r w:rsidRPr="006B38BF">
        <w:rPr>
          <w:rFonts w:ascii="Arial" w:hAnsi="Arial" w:cs="Arial"/>
          <w:sz w:val="18"/>
          <w:szCs w:val="18"/>
        </w:rPr>
        <w:t>wymienione w </w:t>
      </w:r>
      <w:r w:rsidR="00813A79">
        <w:rPr>
          <w:rFonts w:ascii="Arial" w:hAnsi="Arial" w:cs="Arial"/>
          <w:sz w:val="18"/>
          <w:szCs w:val="18"/>
        </w:rPr>
        <w:t>SWZ</w:t>
      </w:r>
      <w:r w:rsidRPr="006B38BF">
        <w:rPr>
          <w:rFonts w:ascii="Arial" w:hAnsi="Arial" w:cs="Arial"/>
          <w:sz w:val="18"/>
          <w:szCs w:val="18"/>
        </w:rPr>
        <w:t xml:space="preserve"> i we </w:t>
      </w:r>
      <w:r>
        <w:rPr>
          <w:rFonts w:ascii="Arial" w:hAnsi="Arial" w:cs="Arial"/>
          <w:sz w:val="18"/>
          <w:szCs w:val="18"/>
        </w:rPr>
        <w:t>wszystkich załącznikach do niej.</w:t>
      </w:r>
    </w:p>
    <w:p w14:paraId="4349FD34" w14:textId="77777777" w:rsidR="00B37033" w:rsidRDefault="00B37033" w:rsidP="008601E9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right="199"/>
        <w:jc w:val="both"/>
        <w:rPr>
          <w:rFonts w:ascii="Arial" w:hAnsi="Arial" w:cs="Arial"/>
          <w:sz w:val="18"/>
          <w:szCs w:val="18"/>
        </w:rPr>
      </w:pPr>
      <w:r w:rsidRPr="002527F2">
        <w:rPr>
          <w:rFonts w:ascii="Arial" w:hAnsi="Arial" w:cs="Arial"/>
          <w:sz w:val="18"/>
          <w:szCs w:val="18"/>
        </w:rPr>
        <w:t>Jesteśmy związani niniejszą ofertą prze</w:t>
      </w:r>
      <w:r w:rsidR="00813A79">
        <w:rPr>
          <w:rFonts w:ascii="Arial" w:hAnsi="Arial" w:cs="Arial"/>
          <w:sz w:val="18"/>
          <w:szCs w:val="18"/>
        </w:rPr>
        <w:t xml:space="preserve">z czas wskazany w Specyfikacji </w:t>
      </w:r>
      <w:r w:rsidR="004932A5">
        <w:rPr>
          <w:rFonts w:ascii="Arial" w:hAnsi="Arial" w:cs="Arial"/>
          <w:sz w:val="18"/>
          <w:szCs w:val="18"/>
        </w:rPr>
        <w:t>Warunków Zamówienia.</w:t>
      </w:r>
    </w:p>
    <w:p w14:paraId="0883941A" w14:textId="77777777" w:rsidR="00B37033" w:rsidRPr="006424D8" w:rsidRDefault="00B37033" w:rsidP="008601E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9B44DF">
        <w:rPr>
          <w:rFonts w:ascii="Arial" w:hAnsi="Arial" w:cs="Arial"/>
          <w:sz w:val="18"/>
          <w:szCs w:val="18"/>
        </w:rPr>
        <w:t>Zobowiązujemy się do wniesienia zabezpieczenia należytego wykonania umowy w wysokości</w:t>
      </w:r>
      <w:r w:rsidR="008E03BE">
        <w:rPr>
          <w:rFonts w:ascii="Arial" w:hAnsi="Arial" w:cs="Arial"/>
          <w:b/>
          <w:sz w:val="18"/>
          <w:szCs w:val="18"/>
        </w:rPr>
        <w:t xml:space="preserve"> 5</w:t>
      </w:r>
      <w:r w:rsidRPr="006424D8">
        <w:rPr>
          <w:rFonts w:ascii="Arial" w:hAnsi="Arial" w:cs="Arial"/>
          <w:b/>
          <w:sz w:val="18"/>
          <w:szCs w:val="18"/>
        </w:rPr>
        <w:t xml:space="preserve">% </w:t>
      </w:r>
      <w:r w:rsidRPr="001524B3">
        <w:rPr>
          <w:rFonts w:ascii="Arial" w:hAnsi="Arial" w:cs="Arial"/>
          <w:b/>
          <w:sz w:val="18"/>
          <w:szCs w:val="18"/>
        </w:rPr>
        <w:t xml:space="preserve">ceny </w:t>
      </w:r>
      <w:r>
        <w:rPr>
          <w:rFonts w:ascii="Arial" w:hAnsi="Arial" w:cs="Arial"/>
          <w:b/>
          <w:sz w:val="18"/>
          <w:szCs w:val="18"/>
        </w:rPr>
        <w:t xml:space="preserve">całkowitej podanej w ofercie </w:t>
      </w:r>
      <w:r w:rsidRPr="001524B3">
        <w:rPr>
          <w:rFonts w:ascii="Arial" w:hAnsi="Arial" w:cs="Arial"/>
          <w:b/>
          <w:sz w:val="18"/>
          <w:szCs w:val="18"/>
        </w:rPr>
        <w:t>(z VAT), przed zawarciem umowy</w:t>
      </w:r>
      <w:r>
        <w:rPr>
          <w:rFonts w:ascii="Arial" w:hAnsi="Arial" w:cs="Arial"/>
          <w:b/>
          <w:sz w:val="18"/>
          <w:szCs w:val="18"/>
        </w:rPr>
        <w:t>,</w:t>
      </w:r>
      <w:r w:rsidR="00026FF1">
        <w:rPr>
          <w:rFonts w:ascii="Arial" w:hAnsi="Arial" w:cs="Arial"/>
          <w:b/>
          <w:sz w:val="18"/>
          <w:szCs w:val="18"/>
        </w:rPr>
        <w:t xml:space="preserve"> </w:t>
      </w:r>
      <w:r w:rsidRPr="006424D8">
        <w:rPr>
          <w:rFonts w:ascii="Arial" w:hAnsi="Arial" w:cs="Arial"/>
          <w:b/>
          <w:sz w:val="18"/>
          <w:szCs w:val="18"/>
        </w:rPr>
        <w:t xml:space="preserve">w jednej z form określonych w </w:t>
      </w:r>
      <w:r w:rsidR="00813A79">
        <w:rPr>
          <w:rFonts w:ascii="Arial" w:hAnsi="Arial" w:cs="Arial"/>
          <w:b/>
          <w:sz w:val="18"/>
          <w:szCs w:val="18"/>
        </w:rPr>
        <w:t>ustawie</w:t>
      </w:r>
      <w:r w:rsidRPr="006424D8">
        <w:rPr>
          <w:rFonts w:ascii="Arial" w:hAnsi="Arial" w:cs="Arial"/>
          <w:b/>
          <w:sz w:val="18"/>
          <w:szCs w:val="18"/>
        </w:rPr>
        <w:t xml:space="preserve"> Prawo zamówień publicznych.</w:t>
      </w:r>
    </w:p>
    <w:p w14:paraId="3AD5659D" w14:textId="77777777" w:rsidR="004B458C" w:rsidRDefault="004B458C" w:rsidP="008601E9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sz w:val="18"/>
          <w:szCs w:val="18"/>
        </w:rPr>
      </w:pPr>
      <w:r w:rsidRPr="000C6395">
        <w:rPr>
          <w:rFonts w:ascii="Arial" w:hAnsi="Arial" w:cs="Arial"/>
          <w:sz w:val="18"/>
          <w:szCs w:val="18"/>
        </w:rPr>
        <w:lastRenderedPageBreak/>
        <w:t>Oświadczamy, że wypełniliśmy obowiązki informacyjne przewidziane w art. 13 lub art. 14</w:t>
      </w:r>
      <w:r w:rsidR="006A5B3C">
        <w:rPr>
          <w:rFonts w:ascii="Arial" w:hAnsi="Arial" w:cs="Arial"/>
          <w:sz w:val="18"/>
          <w:szCs w:val="18"/>
        </w:rPr>
        <w:t xml:space="preserve"> </w:t>
      </w:r>
      <w:r w:rsidRPr="000C6395">
        <w:rPr>
          <w:rFonts w:ascii="Arial" w:hAnsi="Arial" w:cs="Arial"/>
          <w:sz w:val="18"/>
          <w:szCs w:val="18"/>
        </w:rPr>
        <w:t xml:space="preserve">Rozporządzenia Parlamentu Europejskiego i Rady (UE) 2016/679 z dnia 27 kwietnia 2016 r. </w:t>
      </w:r>
      <w:r w:rsidRPr="000C6395">
        <w:rPr>
          <w:rFonts w:ascii="Arial" w:hAnsi="Arial" w:cs="Arial"/>
          <w:i/>
          <w:sz w:val="18"/>
          <w:szCs w:val="18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0C6395">
        <w:rPr>
          <w:rFonts w:ascii="Arial" w:hAnsi="Arial" w:cs="Arial"/>
          <w:color w:val="000000"/>
          <w:sz w:val="18"/>
          <w:szCs w:val="18"/>
        </w:rPr>
        <w:t xml:space="preserve">(Dz. Urz. UE L 119 z 04.05.2016, str. 1), dalej „RODO”, </w:t>
      </w:r>
      <w:r w:rsidRPr="000C6395">
        <w:rPr>
          <w:rFonts w:ascii="Arial" w:hAnsi="Arial" w:cs="Arial"/>
          <w:sz w:val="18"/>
          <w:szCs w:val="18"/>
        </w:rPr>
        <w:t>wobec osób fizycznych, od których dane osobowe bezpośrednio lub pośrednio pozyskaliśmy w celu ubiegania się o udzielenie zamówienia publicznego w niniejszym postępowaniu</w:t>
      </w:r>
      <w:r w:rsidRPr="00EF2B13">
        <w:rPr>
          <w:rFonts w:ascii="Arial" w:hAnsi="Arial" w:cs="Arial"/>
          <w:sz w:val="18"/>
          <w:szCs w:val="18"/>
        </w:rPr>
        <w:t>.</w:t>
      </w:r>
      <w:r w:rsidRPr="006E6EB1">
        <w:rPr>
          <w:rStyle w:val="Odwoanieprzypisudolnego"/>
          <w:rFonts w:ascii="Arial" w:hAnsi="Arial" w:cs="Arial"/>
          <w:sz w:val="18"/>
          <w:szCs w:val="18"/>
        </w:rPr>
        <w:footnoteReference w:id="10"/>
      </w:r>
    </w:p>
    <w:p w14:paraId="27A80C68" w14:textId="77777777" w:rsidR="00B37033" w:rsidRDefault="00813A79" w:rsidP="008601E9">
      <w:pPr>
        <w:pStyle w:val="Akapitzlist"/>
        <w:numPr>
          <w:ilvl w:val="0"/>
          <w:numId w:val="1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Zawarta w Specyfikacji </w:t>
      </w:r>
      <w:r w:rsidR="00B37033" w:rsidRPr="003E201C">
        <w:rPr>
          <w:rFonts w:ascii="Arial" w:hAnsi="Arial" w:cs="Arial"/>
          <w:sz w:val="18"/>
          <w:szCs w:val="18"/>
        </w:rPr>
        <w:t>Warunków Zamówienia treść wzoru umowy została przez nas zaakceptowana i zobowiązujemy się w przypadku wyboru naszej oferty do zawarcia umowy na wyżej wymienionych warunkach w miejscu i terminie wyznaczonym przez Zamawiającego.</w:t>
      </w:r>
    </w:p>
    <w:p w14:paraId="74F0B97C" w14:textId="77777777" w:rsidR="00F87357" w:rsidRPr="00F87357" w:rsidRDefault="00F87357" w:rsidP="00F87357">
      <w:pPr>
        <w:pStyle w:val="Akapitzlist"/>
        <w:numPr>
          <w:ilvl w:val="0"/>
          <w:numId w:val="1"/>
        </w:numPr>
        <w:spacing w:after="6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Dokumenty wymagane w SWZ</w:t>
      </w:r>
      <w:r w:rsidRPr="00F87357">
        <w:rPr>
          <w:rFonts w:ascii="Arial" w:hAnsi="Arial" w:cs="Arial"/>
          <w:sz w:val="18"/>
          <w:szCs w:val="18"/>
        </w:rPr>
        <w:t>, jakie  Zamawiający może uzyskać za pomocą bezpłatnych i ogólnodostępnych baz danych, w szczególności rejestrów publicznych  w rozumieniu ustawy z dnia 17 lutego 2005 r. o informatyzacji działalności podmiotów realizujących zadania publiczne   (adres internetowy, wydający urząd lub organ,  dane referencyjne dokumentacji, nazwę wykazu lub zaświadczenia i odpowiedni numer rejestracyjny lub numer zaświadczenia, jeżeli dotyczy:  dane referencyjne stanowiące podstawę wpisu do wykazu lub wydania zaświadczenia oraz, w stosownych przypadkach, klasyfikację nadaną w urzędowym wykazie):</w:t>
      </w:r>
    </w:p>
    <w:p w14:paraId="5208C3BB" w14:textId="77777777" w:rsidR="00F87357" w:rsidRPr="00F87357" w:rsidRDefault="00F87357" w:rsidP="00F87357">
      <w:pPr>
        <w:pStyle w:val="Akapitzlist"/>
        <w:ind w:left="644"/>
      </w:pPr>
      <w:r w:rsidRPr="00F87357">
        <w:t>…………………………………………………………………………………………………</w:t>
      </w:r>
      <w:r>
        <w:t>……</w:t>
      </w:r>
    </w:p>
    <w:p w14:paraId="3549B62D" w14:textId="77777777" w:rsidR="00F87357" w:rsidRDefault="00F87357" w:rsidP="00F87357">
      <w:pPr>
        <w:pStyle w:val="Akapitzlist"/>
        <w:spacing w:after="60"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14:paraId="67DE9CA2" w14:textId="77777777" w:rsidR="00BE20D5" w:rsidRDefault="00BE20D5" w:rsidP="008601E9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Zgodnie z punktem XIV.9 SWZ wskazujemy, że tajemnicą przedsiębiorstwa objęte są następujące elementy oferty:</w:t>
      </w:r>
    </w:p>
    <w:p w14:paraId="622BED35" w14:textId="77777777" w:rsidR="00BE20D5" w:rsidRPr="00F87357" w:rsidRDefault="00BE20D5" w:rsidP="00BE20D5">
      <w:pPr>
        <w:pStyle w:val="Akapitzlist"/>
        <w:ind w:left="644"/>
      </w:pPr>
      <w:r w:rsidRPr="00F87357">
        <w:t>…………………………………………………………………………………………………</w:t>
      </w:r>
      <w:r>
        <w:t>……</w:t>
      </w:r>
    </w:p>
    <w:p w14:paraId="4A37FBD8" w14:textId="77777777" w:rsidR="00BE20D5" w:rsidRDefault="00BE20D5" w:rsidP="00BE20D5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</w:rPr>
      </w:pPr>
    </w:p>
    <w:p w14:paraId="60C57565" w14:textId="77777777" w:rsidR="00B37033" w:rsidRDefault="00B37033" w:rsidP="008601E9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69FC">
        <w:rPr>
          <w:rFonts w:ascii="Arial" w:hAnsi="Arial" w:cs="Arial"/>
          <w:sz w:val="18"/>
          <w:szCs w:val="18"/>
        </w:rPr>
        <w:t>Znając treść</w:t>
      </w:r>
      <w:r>
        <w:rPr>
          <w:rFonts w:ascii="Arial" w:hAnsi="Arial" w:cs="Arial"/>
          <w:sz w:val="18"/>
          <w:szCs w:val="18"/>
        </w:rPr>
        <w:t xml:space="preserve"> przepisu</w:t>
      </w:r>
      <w:r w:rsidRPr="008B69FC">
        <w:rPr>
          <w:rFonts w:ascii="Arial" w:hAnsi="Arial" w:cs="Arial"/>
          <w:sz w:val="18"/>
          <w:szCs w:val="18"/>
        </w:rPr>
        <w:t xml:space="preserve"> art. 297 §1 Kodeksu </w:t>
      </w:r>
      <w:r>
        <w:rPr>
          <w:rFonts w:ascii="Arial" w:hAnsi="Arial" w:cs="Arial"/>
          <w:sz w:val="18"/>
          <w:szCs w:val="18"/>
        </w:rPr>
        <w:t>Karnego:</w:t>
      </w:r>
      <w:r w:rsidRPr="008B69FC">
        <w:rPr>
          <w:rFonts w:ascii="Arial" w:hAnsi="Arial" w:cs="Arial"/>
          <w:sz w:val="18"/>
          <w:szCs w:val="18"/>
        </w:rPr>
        <w:t> </w:t>
      </w:r>
    </w:p>
    <w:p w14:paraId="12357B10" w14:textId="77777777" w:rsidR="00B37033" w:rsidRDefault="00B37033" w:rsidP="001902FF">
      <w:pPr>
        <w:pStyle w:val="Akapitzlist"/>
        <w:tabs>
          <w:tab w:val="left" w:pos="709"/>
        </w:tabs>
        <w:spacing w:line="360" w:lineRule="auto"/>
        <w:ind w:left="567"/>
        <w:jc w:val="both"/>
        <w:rPr>
          <w:rFonts w:ascii="Arial" w:hAnsi="Arial" w:cs="Arial"/>
          <w:bCs/>
          <w:sz w:val="18"/>
          <w:szCs w:val="18"/>
        </w:rPr>
      </w:pPr>
      <w:r w:rsidRPr="00BF4210">
        <w:rPr>
          <w:rFonts w:ascii="Arial" w:hAnsi="Arial" w:cs="Arial"/>
          <w:bCs/>
          <w:i/>
          <w:sz w:val="18"/>
          <w:szCs w:val="18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</w:t>
      </w:r>
      <w:r>
        <w:rPr>
          <w:rFonts w:ascii="Arial" w:hAnsi="Arial" w:cs="Arial"/>
          <w:bCs/>
          <w:sz w:val="18"/>
          <w:szCs w:val="18"/>
        </w:rPr>
        <w:t xml:space="preserve">, </w:t>
      </w:r>
      <w:r w:rsidRPr="00F6222C">
        <w:rPr>
          <w:rFonts w:ascii="Arial" w:hAnsi="Arial" w:cs="Arial"/>
          <w:bCs/>
          <w:sz w:val="18"/>
          <w:szCs w:val="18"/>
        </w:rPr>
        <w:t>oświadczamy, że dane zawarte w ofercie, dokumentach i oświadczeniach są zgodne ze stanem faktycznym</w:t>
      </w:r>
      <w:r>
        <w:rPr>
          <w:rFonts w:ascii="Arial" w:hAnsi="Arial" w:cs="Arial"/>
          <w:bCs/>
          <w:sz w:val="18"/>
          <w:szCs w:val="18"/>
        </w:rPr>
        <w:t>.</w:t>
      </w:r>
    </w:p>
    <w:p w14:paraId="28BEC059" w14:textId="77777777" w:rsidR="00B37033" w:rsidRPr="00524F09" w:rsidRDefault="00B37033" w:rsidP="008601E9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524F09">
        <w:rPr>
          <w:rFonts w:ascii="Arial" w:hAnsi="Arial" w:cs="Arial"/>
          <w:sz w:val="18"/>
          <w:szCs w:val="18"/>
        </w:rPr>
        <w:t>Wraz z niniejszą ofertą składamy:</w:t>
      </w:r>
    </w:p>
    <w:p w14:paraId="38E5DE44" w14:textId="77777777" w:rsidR="00B37033" w:rsidRPr="00266770" w:rsidRDefault="00B37033" w:rsidP="00B37033">
      <w:pPr>
        <w:pStyle w:val="Akapitzlist"/>
        <w:ind w:left="567" w:hanging="283"/>
        <w:rPr>
          <w:rFonts w:ascii="Arial" w:hAnsi="Arial" w:cs="Arial"/>
          <w:sz w:val="20"/>
          <w:szCs w:val="20"/>
        </w:rPr>
      </w:pPr>
    </w:p>
    <w:p w14:paraId="658C9890" w14:textId="77777777" w:rsidR="00B37033" w:rsidRPr="00BB2EF2" w:rsidRDefault="00B37033" w:rsidP="00B37033">
      <w:pPr>
        <w:ind w:left="850" w:firstLine="566"/>
        <w:jc w:val="center"/>
        <w:rPr>
          <w:rFonts w:ascii="Arial" w:hAnsi="Arial" w:cs="Arial"/>
          <w:i/>
          <w:sz w:val="18"/>
          <w:szCs w:val="18"/>
        </w:rPr>
      </w:pPr>
      <w:r w:rsidRPr="00BB2EF2">
        <w:rPr>
          <w:rFonts w:ascii="Arial" w:hAnsi="Arial" w:cs="Arial"/>
          <w:i/>
          <w:sz w:val="18"/>
          <w:szCs w:val="18"/>
        </w:rPr>
        <w:t xml:space="preserve">Nazwa załącznika                 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ab/>
      </w:r>
      <w:r w:rsidRPr="00BB2EF2">
        <w:rPr>
          <w:rFonts w:ascii="Arial" w:hAnsi="Arial" w:cs="Arial"/>
          <w:i/>
          <w:sz w:val="18"/>
          <w:szCs w:val="18"/>
        </w:rPr>
        <w:t>nr strony</w:t>
      </w:r>
    </w:p>
    <w:p w14:paraId="5DC5BF8D" w14:textId="77777777" w:rsidR="00B37033" w:rsidRPr="00B72237" w:rsidRDefault="00B37033" w:rsidP="008601E9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14:paraId="06526C01" w14:textId="77777777" w:rsidR="00B37033" w:rsidRPr="007B3FEE" w:rsidRDefault="00B37033" w:rsidP="00B37033">
      <w:pPr>
        <w:ind w:left="709"/>
        <w:jc w:val="both"/>
        <w:rPr>
          <w:rFonts w:ascii="Arial" w:hAnsi="Arial" w:cs="Arial"/>
        </w:rPr>
      </w:pPr>
    </w:p>
    <w:p w14:paraId="2306056F" w14:textId="77777777" w:rsidR="00B37033" w:rsidRPr="00B72237" w:rsidRDefault="00B37033" w:rsidP="008601E9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B72237">
        <w:rPr>
          <w:rFonts w:ascii="Arial" w:hAnsi="Arial" w:cs="Arial"/>
        </w:rPr>
        <w:t>....................................................................................................          ..............................</w:t>
      </w:r>
    </w:p>
    <w:p w14:paraId="390B271A" w14:textId="77777777" w:rsidR="00B37033" w:rsidRDefault="00B37033" w:rsidP="00B37033">
      <w:pPr>
        <w:ind w:left="709"/>
        <w:jc w:val="both"/>
        <w:rPr>
          <w:rFonts w:ascii="Arial" w:hAnsi="Arial" w:cs="Arial"/>
        </w:rPr>
      </w:pPr>
    </w:p>
    <w:p w14:paraId="7BE7D7A0" w14:textId="77777777" w:rsidR="00500D04" w:rsidRPr="00500D04" w:rsidRDefault="00500D04" w:rsidP="00486CB3">
      <w:pPr>
        <w:ind w:left="-284" w:right="-368"/>
        <w:jc w:val="center"/>
        <w:rPr>
          <w:rFonts w:ascii="Arial" w:hAnsi="Arial" w:cs="Arial"/>
          <w:b/>
          <w:sz w:val="16"/>
          <w:u w:val="single"/>
        </w:rPr>
      </w:pPr>
      <w:r w:rsidRPr="00500D04">
        <w:rPr>
          <w:rFonts w:ascii="Arial" w:hAnsi="Arial" w:cs="Arial"/>
          <w:b/>
          <w:sz w:val="16"/>
          <w:u w:val="single"/>
        </w:rPr>
        <w:t>DOKUMENT NALEŻY OPATRZYĆ ELEKTRONICZNYM PODPISEM KWALIFIKOWANYM, PODPISEM ZAUFANYM LUB PODPISEM OSOBISTYM</w:t>
      </w:r>
    </w:p>
    <w:sectPr w:rsidR="00500D04" w:rsidRPr="00500D04" w:rsidSect="004932A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2" w:right="680" w:bottom="0" w:left="680" w:header="0" w:footer="256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BB1A1A" w14:textId="77777777" w:rsidR="00FC0188" w:rsidRDefault="00FC0188" w:rsidP="007B3FEE">
      <w:r>
        <w:separator/>
      </w:r>
    </w:p>
  </w:endnote>
  <w:endnote w:type="continuationSeparator" w:id="0">
    <w:p w14:paraId="1FCBD8C4" w14:textId="77777777" w:rsidR="00FC0188" w:rsidRDefault="00FC0188" w:rsidP="007B3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60969" w14:textId="77777777" w:rsidR="00794369" w:rsidRDefault="002755F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9436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793D37D" w14:textId="77777777" w:rsidR="00794369" w:rsidRDefault="007943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1A2BD2" w14:textId="77777777" w:rsidR="00794369" w:rsidRDefault="00794369">
    <w:pPr>
      <w:pStyle w:val="Stopka"/>
      <w:jc w:val="right"/>
      <w:rPr>
        <w:rFonts w:ascii="Arial" w:hAnsi="Arial" w:cs="Arial"/>
        <w:bCs/>
        <w:sz w:val="18"/>
        <w:szCs w:val="18"/>
      </w:rPr>
    </w:pPr>
    <w:r w:rsidRPr="00FB6104">
      <w:rPr>
        <w:rFonts w:ascii="Arial" w:hAnsi="Arial" w:cs="Arial"/>
        <w:sz w:val="18"/>
        <w:szCs w:val="18"/>
      </w:rPr>
      <w:t xml:space="preserve">Strona </w:t>
    </w:r>
    <w:r w:rsidR="002755F1" w:rsidRPr="00FB6104">
      <w:rPr>
        <w:rFonts w:ascii="Arial" w:hAnsi="Arial" w:cs="Arial"/>
        <w:bCs/>
        <w:sz w:val="18"/>
        <w:szCs w:val="18"/>
      </w:rPr>
      <w:fldChar w:fldCharType="begin"/>
    </w:r>
    <w:r w:rsidRPr="00FB6104">
      <w:rPr>
        <w:rFonts w:ascii="Arial" w:hAnsi="Arial" w:cs="Arial"/>
        <w:bCs/>
        <w:sz w:val="18"/>
        <w:szCs w:val="18"/>
      </w:rPr>
      <w:instrText>PAGE</w:instrText>
    </w:r>
    <w:r w:rsidR="002755F1" w:rsidRPr="00FB6104">
      <w:rPr>
        <w:rFonts w:ascii="Arial" w:hAnsi="Arial" w:cs="Arial"/>
        <w:bCs/>
        <w:sz w:val="18"/>
        <w:szCs w:val="18"/>
      </w:rPr>
      <w:fldChar w:fldCharType="separate"/>
    </w:r>
    <w:r w:rsidR="00174C35">
      <w:rPr>
        <w:rFonts w:ascii="Arial" w:hAnsi="Arial" w:cs="Arial"/>
        <w:bCs/>
        <w:noProof/>
        <w:sz w:val="18"/>
        <w:szCs w:val="18"/>
      </w:rPr>
      <w:t>4</w:t>
    </w:r>
    <w:r w:rsidR="002755F1" w:rsidRPr="00FB6104">
      <w:rPr>
        <w:rFonts w:ascii="Arial" w:hAnsi="Arial" w:cs="Arial"/>
        <w:bCs/>
        <w:sz w:val="18"/>
        <w:szCs w:val="18"/>
      </w:rPr>
      <w:fldChar w:fldCharType="end"/>
    </w:r>
    <w:r w:rsidRPr="00FB6104">
      <w:rPr>
        <w:rFonts w:ascii="Arial" w:hAnsi="Arial" w:cs="Arial"/>
        <w:sz w:val="18"/>
        <w:szCs w:val="18"/>
      </w:rPr>
      <w:t xml:space="preserve"> z </w:t>
    </w:r>
    <w:r w:rsidR="002755F1" w:rsidRPr="00FB6104">
      <w:rPr>
        <w:rFonts w:ascii="Arial" w:hAnsi="Arial" w:cs="Arial"/>
        <w:bCs/>
        <w:sz w:val="18"/>
        <w:szCs w:val="18"/>
      </w:rPr>
      <w:fldChar w:fldCharType="begin"/>
    </w:r>
    <w:r w:rsidRPr="00FB6104">
      <w:rPr>
        <w:rFonts w:ascii="Arial" w:hAnsi="Arial" w:cs="Arial"/>
        <w:bCs/>
        <w:sz w:val="18"/>
        <w:szCs w:val="18"/>
      </w:rPr>
      <w:instrText>NUMPAGES</w:instrText>
    </w:r>
    <w:r w:rsidR="002755F1" w:rsidRPr="00FB6104">
      <w:rPr>
        <w:rFonts w:ascii="Arial" w:hAnsi="Arial" w:cs="Arial"/>
        <w:bCs/>
        <w:sz w:val="18"/>
        <w:szCs w:val="18"/>
      </w:rPr>
      <w:fldChar w:fldCharType="separate"/>
    </w:r>
    <w:r w:rsidR="00174C35">
      <w:rPr>
        <w:rFonts w:ascii="Arial" w:hAnsi="Arial" w:cs="Arial"/>
        <w:bCs/>
        <w:noProof/>
        <w:sz w:val="18"/>
        <w:szCs w:val="18"/>
      </w:rPr>
      <w:t>4</w:t>
    </w:r>
    <w:r w:rsidR="002755F1" w:rsidRPr="00FB6104">
      <w:rPr>
        <w:rFonts w:ascii="Arial" w:hAnsi="Arial" w:cs="Arial"/>
        <w:bCs/>
        <w:sz w:val="18"/>
        <w:szCs w:val="18"/>
      </w:rPr>
      <w:fldChar w:fldCharType="end"/>
    </w:r>
  </w:p>
  <w:p w14:paraId="330FCE10" w14:textId="77777777" w:rsidR="00794369" w:rsidRDefault="00794369">
    <w:pPr>
      <w:pStyle w:val="Stopka"/>
      <w:jc w:val="right"/>
      <w:rPr>
        <w:rFonts w:ascii="Arial" w:hAnsi="Arial" w:cs="Arial"/>
        <w:bCs/>
        <w:sz w:val="18"/>
        <w:szCs w:val="18"/>
      </w:rPr>
    </w:pPr>
  </w:p>
  <w:p w14:paraId="00610D30" w14:textId="77777777" w:rsidR="00794369" w:rsidRPr="00FB6104" w:rsidRDefault="00794369">
    <w:pPr>
      <w:pStyle w:val="Stopka"/>
      <w:jc w:val="right"/>
    </w:pPr>
  </w:p>
  <w:p w14:paraId="2643A7F5" w14:textId="77777777" w:rsidR="00794369" w:rsidRDefault="00794369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0431808"/>
      <w:docPartObj>
        <w:docPartGallery w:val="Page Numbers (Bottom of Page)"/>
        <w:docPartUnique/>
      </w:docPartObj>
    </w:sdtPr>
    <w:sdtEndPr/>
    <w:sdtContent>
      <w:sdt>
        <w:sdtPr>
          <w:id w:val="2119792082"/>
          <w:docPartObj>
            <w:docPartGallery w:val="Page Numbers (Top of Page)"/>
            <w:docPartUnique/>
          </w:docPartObj>
        </w:sdtPr>
        <w:sdtEndPr/>
        <w:sdtContent>
          <w:p w14:paraId="68F2C755" w14:textId="77777777" w:rsidR="002D255A" w:rsidRDefault="002D255A">
            <w:pPr>
              <w:pStyle w:val="Stopka"/>
              <w:pBdr>
                <w:bottom w:val="single" w:sz="6" w:space="1" w:color="auto"/>
              </w:pBdr>
              <w:jc w:val="right"/>
              <w:rPr>
                <w:b/>
                <w:bCs/>
                <w:sz w:val="24"/>
                <w:szCs w:val="24"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74C3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74C35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  <w:p w14:paraId="45F7DA6A" w14:textId="77777777" w:rsidR="000171D7" w:rsidRDefault="000171D7" w:rsidP="004932A5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ins w:id="1" w:author="Krzysztof Bień" w:date="2025-03-19T16:08:00Z" w16du:dateUtc="2025-03-19T15:08:00Z"/>
                <w:rFonts w:ascii="Calibri" w:eastAsia="Calibri" w:hAnsi="Calibri"/>
                <w:sz w:val="16"/>
                <w:szCs w:val="16"/>
                <w:lang w:eastAsia="en-US"/>
              </w:rPr>
            </w:pPr>
          </w:p>
          <w:p w14:paraId="5CBBACF3" w14:textId="77777777" w:rsidR="002C0750" w:rsidRPr="00704694" w:rsidRDefault="002C0750" w:rsidP="002C0750">
            <w:pPr>
              <w:widowControl w:val="0"/>
              <w:jc w:val="center"/>
              <w:rPr>
                <w:rFonts w:ascii="Calibri" w:eastAsia="Calibri" w:hAnsi="Calibri" w:cs="Calibri"/>
                <w:sz w:val="16"/>
                <w:szCs w:val="12"/>
                <w:lang w:bidi="pl-PL"/>
              </w:rPr>
            </w:pPr>
            <w:r w:rsidRPr="00704694">
              <w:rPr>
                <w:rFonts w:ascii="Calibri" w:eastAsia="Calibri" w:hAnsi="Calibri" w:cs="Calibri"/>
                <w:sz w:val="16"/>
                <w:szCs w:val="12"/>
                <w:lang w:bidi="pl-PL"/>
              </w:rPr>
              <w:t>Projekt współfinansowany z Projekt współfinansowany z Europejskiego Funduszu Rozwoju Regionalnego w ramach</w:t>
            </w:r>
          </w:p>
          <w:p w14:paraId="44D60383" w14:textId="26E6BC26" w:rsidR="002D255A" w:rsidRDefault="002C0750" w:rsidP="002C0750">
            <w:pPr>
              <w:pStyle w:val="Stopka"/>
              <w:tabs>
                <w:tab w:val="clear" w:pos="4536"/>
                <w:tab w:val="clear" w:pos="9072"/>
              </w:tabs>
              <w:jc w:val="center"/>
            </w:pPr>
            <w:r w:rsidRPr="00704694">
              <w:rPr>
                <w:rFonts w:ascii="Calibri" w:eastAsia="Calibri" w:hAnsi="Calibri" w:cs="Calibri"/>
                <w:sz w:val="16"/>
                <w:szCs w:val="12"/>
                <w:lang w:bidi="pl-PL"/>
              </w:rPr>
              <w:t xml:space="preserve">Priorytetu </w:t>
            </w:r>
            <w:r w:rsidRPr="00C35388">
              <w:rPr>
                <w:rFonts w:ascii="Calibri" w:eastAsia="Calibri" w:hAnsi="Calibri" w:cs="Calibri"/>
                <w:sz w:val="16"/>
                <w:szCs w:val="12"/>
                <w:lang w:bidi="pl-PL"/>
              </w:rPr>
              <w:t>5. Fundusze Europejskie na wzmacnianie potencjałów endogenicznych regionu.</w:t>
            </w:r>
          </w:p>
        </w:sdtContent>
      </w:sdt>
    </w:sdtContent>
  </w:sdt>
  <w:p w14:paraId="61518730" w14:textId="77777777" w:rsidR="00794369" w:rsidRDefault="007943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2D4FA8" w14:textId="77777777" w:rsidR="00FC0188" w:rsidRDefault="00FC0188" w:rsidP="007B3FEE">
      <w:r>
        <w:separator/>
      </w:r>
    </w:p>
  </w:footnote>
  <w:footnote w:type="continuationSeparator" w:id="0">
    <w:p w14:paraId="3F8DFAD3" w14:textId="77777777" w:rsidR="00FC0188" w:rsidRDefault="00FC0188" w:rsidP="007B3FEE">
      <w:r>
        <w:continuationSeparator/>
      </w:r>
    </w:p>
  </w:footnote>
  <w:footnote w:id="1">
    <w:p w14:paraId="611E0955" w14:textId="4F0D2FFA" w:rsidR="004932A5" w:rsidRPr="00E04557" w:rsidRDefault="004932A5" w:rsidP="004932A5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E04557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 w:rsidRPr="00E04557">
        <w:rPr>
          <w:rFonts w:ascii="Arial" w:hAnsi="Arial" w:cs="Arial"/>
          <w:i/>
          <w:sz w:val="18"/>
          <w:szCs w:val="18"/>
        </w:rPr>
        <w:t xml:space="preserve">) Definicja zgodnie z ustawą </w:t>
      </w:r>
      <w:r w:rsidRPr="00E04557">
        <w:rPr>
          <w:rFonts w:ascii="Arial" w:hAnsi="Arial" w:cs="Arial"/>
          <w:i/>
          <w:sz w:val="18"/>
          <w:szCs w:val="18"/>
          <w:lang w:eastAsia="ar-SA"/>
        </w:rPr>
        <w:t>z dn. 0</w:t>
      </w:r>
      <w:r w:rsidR="001F2B64">
        <w:rPr>
          <w:rFonts w:ascii="Arial" w:hAnsi="Arial" w:cs="Arial"/>
          <w:i/>
          <w:sz w:val="18"/>
          <w:szCs w:val="18"/>
          <w:lang w:eastAsia="ar-SA"/>
        </w:rPr>
        <w:t>6</w:t>
      </w:r>
      <w:r w:rsidRPr="00E04557">
        <w:rPr>
          <w:rFonts w:ascii="Arial" w:hAnsi="Arial" w:cs="Arial"/>
          <w:i/>
          <w:sz w:val="18"/>
          <w:szCs w:val="18"/>
          <w:lang w:eastAsia="ar-SA"/>
        </w:rPr>
        <w:t>.0</w:t>
      </w:r>
      <w:r w:rsidR="001F2B64">
        <w:rPr>
          <w:rFonts w:ascii="Arial" w:hAnsi="Arial" w:cs="Arial"/>
          <w:i/>
          <w:sz w:val="18"/>
          <w:szCs w:val="18"/>
          <w:lang w:eastAsia="ar-SA"/>
        </w:rPr>
        <w:t>3</w:t>
      </w:r>
      <w:r w:rsidRPr="00E04557">
        <w:rPr>
          <w:rFonts w:ascii="Arial" w:hAnsi="Arial" w:cs="Arial"/>
          <w:i/>
          <w:sz w:val="18"/>
          <w:szCs w:val="18"/>
          <w:lang w:eastAsia="ar-SA"/>
        </w:rPr>
        <w:t>.20</w:t>
      </w:r>
      <w:r w:rsidR="001F2B64">
        <w:rPr>
          <w:rFonts w:ascii="Arial" w:hAnsi="Arial" w:cs="Arial"/>
          <w:i/>
          <w:sz w:val="18"/>
          <w:szCs w:val="18"/>
          <w:lang w:eastAsia="ar-SA"/>
        </w:rPr>
        <w:t>18</w:t>
      </w:r>
      <w:r w:rsidRPr="00E04557">
        <w:rPr>
          <w:rFonts w:ascii="Arial" w:hAnsi="Arial" w:cs="Arial"/>
          <w:i/>
          <w:sz w:val="18"/>
          <w:szCs w:val="18"/>
          <w:lang w:eastAsia="ar-SA"/>
        </w:rPr>
        <w:t xml:space="preserve"> r. Prawo przedsiębiorców</w:t>
      </w:r>
      <w:r w:rsidR="001F2B64">
        <w:rPr>
          <w:rFonts w:ascii="Arial" w:hAnsi="Arial" w:cs="Arial"/>
          <w:i/>
          <w:sz w:val="18"/>
          <w:szCs w:val="18"/>
          <w:lang w:eastAsia="ar-SA"/>
        </w:rPr>
        <w:t>(</w:t>
      </w:r>
      <w:r w:rsidR="001F2B64" w:rsidRPr="00E04557">
        <w:rPr>
          <w:rFonts w:ascii="Arial" w:hAnsi="Arial" w:cs="Arial"/>
          <w:i/>
          <w:sz w:val="18"/>
          <w:szCs w:val="18"/>
          <w:lang w:eastAsia="ar-SA"/>
        </w:rPr>
        <w:t>Dz.U. 201</w:t>
      </w:r>
      <w:r w:rsidR="001F2B64">
        <w:rPr>
          <w:rFonts w:ascii="Arial" w:hAnsi="Arial" w:cs="Arial"/>
          <w:i/>
          <w:sz w:val="18"/>
          <w:szCs w:val="18"/>
          <w:lang w:eastAsia="ar-SA"/>
        </w:rPr>
        <w:t>8</w:t>
      </w:r>
      <w:r w:rsidR="001F2B64" w:rsidRPr="00E04557">
        <w:rPr>
          <w:rFonts w:ascii="Arial" w:hAnsi="Arial" w:cs="Arial"/>
          <w:i/>
          <w:sz w:val="18"/>
          <w:szCs w:val="18"/>
          <w:lang w:eastAsia="ar-SA"/>
        </w:rPr>
        <w:t xml:space="preserve">, poz. </w:t>
      </w:r>
      <w:r w:rsidR="001F2B64">
        <w:rPr>
          <w:rFonts w:ascii="Arial" w:hAnsi="Arial" w:cs="Arial"/>
          <w:i/>
          <w:sz w:val="18"/>
          <w:szCs w:val="18"/>
          <w:lang w:eastAsia="ar-SA"/>
        </w:rPr>
        <w:t xml:space="preserve">646 z </w:t>
      </w:r>
      <w:proofErr w:type="spellStart"/>
      <w:r w:rsidR="001F2B64">
        <w:rPr>
          <w:rFonts w:ascii="Arial" w:hAnsi="Arial" w:cs="Arial"/>
          <w:i/>
          <w:sz w:val="18"/>
          <w:szCs w:val="18"/>
          <w:lang w:eastAsia="ar-SA"/>
        </w:rPr>
        <w:t>póżn</w:t>
      </w:r>
      <w:proofErr w:type="spellEnd"/>
      <w:r w:rsidR="001F2B64">
        <w:rPr>
          <w:rFonts w:ascii="Arial" w:hAnsi="Arial" w:cs="Arial"/>
          <w:i/>
          <w:sz w:val="18"/>
          <w:szCs w:val="18"/>
          <w:lang w:eastAsia="ar-SA"/>
        </w:rPr>
        <w:t xml:space="preserve">. zm); </w:t>
      </w:r>
      <w:r>
        <w:rPr>
          <w:rFonts w:ascii="Arial" w:hAnsi="Arial" w:cs="Arial"/>
          <w:i/>
          <w:sz w:val="18"/>
          <w:szCs w:val="18"/>
          <w:lang w:eastAsia="ar-SA"/>
        </w:rPr>
        <w:t xml:space="preserve">; </w:t>
      </w:r>
      <w:r w:rsidRPr="00DF148C">
        <w:rPr>
          <w:rFonts w:ascii="Arial" w:hAnsi="Arial" w:cs="Arial"/>
          <w:i/>
          <w:sz w:val="18"/>
          <w:szCs w:val="18"/>
          <w:lang w:eastAsia="ar-SA"/>
        </w:rPr>
        <w:t xml:space="preserve">duży przedsiębiorca - przedsiębiorcę niebędącego </w:t>
      </w:r>
      <w:proofErr w:type="spellStart"/>
      <w:r w:rsidRPr="00DF148C">
        <w:rPr>
          <w:rFonts w:ascii="Arial" w:hAnsi="Arial" w:cs="Arial"/>
          <w:i/>
          <w:sz w:val="18"/>
          <w:szCs w:val="18"/>
          <w:lang w:eastAsia="ar-SA"/>
        </w:rPr>
        <w:t>mikroprzedsiębiorcą</w:t>
      </w:r>
      <w:proofErr w:type="spellEnd"/>
      <w:r w:rsidRPr="00DF148C">
        <w:rPr>
          <w:rFonts w:ascii="Arial" w:hAnsi="Arial" w:cs="Arial"/>
          <w:i/>
          <w:sz w:val="18"/>
          <w:szCs w:val="18"/>
          <w:lang w:eastAsia="ar-SA"/>
        </w:rPr>
        <w:t>, małym przedsiębiorcą ani średnim przedsiębiorcą.</w:t>
      </w:r>
    </w:p>
  </w:footnote>
  <w:footnote w:id="2">
    <w:p w14:paraId="5858EB27" w14:textId="77777777" w:rsidR="004932A5" w:rsidRDefault="004932A5" w:rsidP="004932A5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E04557">
        <w:rPr>
          <w:rStyle w:val="Odwoanieprzypisudolnego"/>
          <w:rFonts w:ascii="Arial" w:hAnsi="Arial" w:cs="Arial"/>
          <w:i/>
          <w:sz w:val="18"/>
          <w:szCs w:val="18"/>
          <w:vertAlign w:val="baseline"/>
        </w:rPr>
        <w:footnoteRef/>
      </w:r>
      <w:r>
        <w:rPr>
          <w:rFonts w:ascii="Arial" w:hAnsi="Arial" w:cs="Arial"/>
          <w:i/>
          <w:sz w:val="18"/>
          <w:szCs w:val="18"/>
        </w:rPr>
        <w:t>)Zaznaczyć właściwe lub skreślić niewłaściwe</w:t>
      </w:r>
    </w:p>
    <w:p w14:paraId="664218DF" w14:textId="77777777" w:rsidR="004932A5" w:rsidRPr="00E04557" w:rsidRDefault="004932A5" w:rsidP="004932A5">
      <w:pPr>
        <w:pStyle w:val="Tekstprzypisudolnego"/>
        <w:rPr>
          <w:rFonts w:ascii="Arial" w:hAnsi="Arial" w:cs="Arial"/>
          <w:i/>
        </w:rPr>
      </w:pPr>
    </w:p>
  </w:footnote>
  <w:footnote w:id="3">
    <w:p w14:paraId="10C11DD3" w14:textId="2F274579" w:rsidR="00794369" w:rsidRPr="00D0745E" w:rsidRDefault="00794369" w:rsidP="00FC0A05">
      <w:pPr>
        <w:pStyle w:val="Nagwek2"/>
        <w:shd w:val="clear" w:color="auto" w:fill="FFFFFF"/>
        <w:spacing w:before="0" w:after="0" w:line="360" w:lineRule="auto"/>
        <w:jc w:val="both"/>
        <w:rPr>
          <w:rFonts w:ascii="Arial" w:hAnsi="Arial" w:cs="Arial"/>
          <w:i w:val="0"/>
          <w:sz w:val="18"/>
          <w:szCs w:val="18"/>
        </w:rPr>
      </w:pPr>
      <w:r w:rsidRPr="00422339">
        <w:rPr>
          <w:rStyle w:val="Odwoanieprzypisudolnego"/>
          <w:rFonts w:ascii="Arial" w:hAnsi="Arial" w:cs="Arial"/>
          <w:b w:val="0"/>
          <w:sz w:val="18"/>
          <w:szCs w:val="18"/>
        </w:rPr>
        <w:footnoteRef/>
      </w:r>
      <w:r w:rsidRPr="00422339">
        <w:rPr>
          <w:rFonts w:ascii="Arial" w:hAnsi="Arial" w:cs="Arial"/>
          <w:b w:val="0"/>
          <w:sz w:val="18"/>
          <w:szCs w:val="18"/>
        </w:rPr>
        <w:t xml:space="preserve"> W związku ze </w:t>
      </w:r>
      <w:proofErr w:type="spellStart"/>
      <w:r w:rsidRPr="00422339">
        <w:rPr>
          <w:rFonts w:ascii="Arial" w:hAnsi="Arial" w:cs="Arial"/>
          <w:b w:val="0"/>
          <w:sz w:val="18"/>
          <w:szCs w:val="18"/>
        </w:rPr>
        <w:t>splitpayment</w:t>
      </w:r>
      <w:proofErr w:type="spellEnd"/>
      <w:r w:rsidRPr="00422339">
        <w:rPr>
          <w:rFonts w:ascii="Arial" w:hAnsi="Arial" w:cs="Arial"/>
          <w:b w:val="0"/>
          <w:sz w:val="18"/>
          <w:szCs w:val="18"/>
        </w:rPr>
        <w:t>, zgodnie z ustawą</w:t>
      </w:r>
      <w:r w:rsidR="005425F9">
        <w:rPr>
          <w:rFonts w:ascii="Arial" w:hAnsi="Arial" w:cs="Arial"/>
          <w:b w:val="0"/>
          <w:sz w:val="18"/>
          <w:szCs w:val="18"/>
        </w:rPr>
        <w:t xml:space="preserve"> </w:t>
      </w:r>
      <w:r w:rsidRPr="00422339">
        <w:rPr>
          <w:rFonts w:ascii="Arial" w:hAnsi="Arial" w:cs="Arial"/>
          <w:b w:val="0"/>
          <w:iCs w:val="0"/>
          <w:color w:val="000000"/>
          <w:sz w:val="18"/>
          <w:szCs w:val="18"/>
        </w:rPr>
        <w:t>z dnia 9 sierpnia 2019 r. o zmianie ustawy o podatku od towarów i usług oraz niektórych innych ustaw (D</w:t>
      </w:r>
      <w:r>
        <w:rPr>
          <w:rFonts w:ascii="Arial" w:hAnsi="Arial" w:cs="Arial"/>
          <w:b w:val="0"/>
          <w:iCs w:val="0"/>
          <w:color w:val="000000"/>
          <w:sz w:val="18"/>
          <w:szCs w:val="18"/>
        </w:rPr>
        <w:t xml:space="preserve">z. U. z 2019, </w:t>
      </w:r>
      <w:r w:rsidRPr="00422339">
        <w:rPr>
          <w:rFonts w:ascii="Arial" w:hAnsi="Arial" w:cs="Arial"/>
          <w:b w:val="0"/>
          <w:iCs w:val="0"/>
          <w:color w:val="000000"/>
          <w:sz w:val="18"/>
          <w:szCs w:val="18"/>
        </w:rPr>
        <w:t>poz. 1751</w:t>
      </w:r>
      <w:r w:rsidR="008B0025">
        <w:rPr>
          <w:rFonts w:ascii="Arial" w:hAnsi="Arial" w:cs="Arial"/>
          <w:b w:val="0"/>
          <w:iCs w:val="0"/>
          <w:color w:val="000000"/>
          <w:sz w:val="18"/>
          <w:szCs w:val="18"/>
        </w:rPr>
        <w:t xml:space="preserve"> z późn. zm.</w:t>
      </w:r>
      <w:r w:rsidRPr="00422339">
        <w:rPr>
          <w:rFonts w:ascii="Arial" w:hAnsi="Arial" w:cs="Arial"/>
          <w:b w:val="0"/>
          <w:iCs w:val="0"/>
          <w:color w:val="000000"/>
          <w:sz w:val="18"/>
          <w:szCs w:val="18"/>
        </w:rPr>
        <w:t>)</w:t>
      </w:r>
      <w:r>
        <w:rPr>
          <w:rFonts w:ascii="Arial" w:hAnsi="Arial" w:cs="Arial"/>
          <w:b w:val="0"/>
          <w:iCs w:val="0"/>
          <w:color w:val="000000"/>
          <w:sz w:val="18"/>
          <w:szCs w:val="18"/>
        </w:rPr>
        <w:t>.</w:t>
      </w:r>
    </w:p>
  </w:footnote>
  <w:footnote w:id="4">
    <w:p w14:paraId="5BA1CFF6" w14:textId="77777777" w:rsidR="00794369" w:rsidRPr="008856AA" w:rsidRDefault="00794369" w:rsidP="00FC0A05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975BE8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975BE8">
        <w:rPr>
          <w:rFonts w:ascii="Arial" w:hAnsi="Arial" w:cs="Arial"/>
          <w:i/>
          <w:sz w:val="18"/>
          <w:szCs w:val="18"/>
        </w:rPr>
        <w:t xml:space="preserve"> Suma wartości punktów od </w:t>
      </w:r>
      <w:r w:rsidR="002A78E7" w:rsidRPr="00975BE8">
        <w:rPr>
          <w:rFonts w:ascii="Arial" w:hAnsi="Arial" w:cs="Arial"/>
          <w:i/>
          <w:sz w:val="18"/>
          <w:szCs w:val="18"/>
        </w:rPr>
        <w:t>1</w:t>
      </w:r>
      <w:r w:rsidRPr="00975BE8">
        <w:rPr>
          <w:rFonts w:ascii="Arial" w:hAnsi="Arial" w:cs="Arial"/>
          <w:i/>
          <w:sz w:val="18"/>
          <w:szCs w:val="18"/>
        </w:rPr>
        <w:t xml:space="preserve">) </w:t>
      </w:r>
      <w:r w:rsidR="0064079E" w:rsidRPr="00975BE8">
        <w:rPr>
          <w:rFonts w:ascii="Arial" w:hAnsi="Arial" w:cs="Arial"/>
          <w:i/>
          <w:sz w:val="18"/>
          <w:szCs w:val="18"/>
        </w:rPr>
        <w:t xml:space="preserve">- </w:t>
      </w:r>
      <w:r w:rsidR="00975BE8" w:rsidRPr="00975BE8">
        <w:rPr>
          <w:rFonts w:ascii="Arial" w:hAnsi="Arial" w:cs="Arial"/>
          <w:i/>
          <w:sz w:val="18"/>
          <w:szCs w:val="18"/>
        </w:rPr>
        <w:t>2</w:t>
      </w:r>
      <w:r w:rsidRPr="00975BE8">
        <w:rPr>
          <w:rFonts w:ascii="Arial" w:hAnsi="Arial" w:cs="Arial"/>
          <w:i/>
          <w:sz w:val="18"/>
          <w:szCs w:val="18"/>
        </w:rPr>
        <w:t>) musi być równa wartości wskazanej w ust. 1 (łącznemu wynagrodzeniu ryczałtowemu)</w:t>
      </w:r>
    </w:p>
  </w:footnote>
  <w:footnote w:id="5">
    <w:p w14:paraId="69B405ED" w14:textId="77777777" w:rsidR="00794369" w:rsidRPr="005425F9" w:rsidRDefault="00794369" w:rsidP="00B37033">
      <w:pPr>
        <w:autoSpaceDE w:val="0"/>
        <w:autoSpaceDN w:val="0"/>
        <w:adjustRightInd w:val="0"/>
        <w:ind w:left="142" w:hanging="142"/>
        <w:jc w:val="both"/>
        <w:rPr>
          <w:i/>
          <w:sz w:val="16"/>
          <w:szCs w:val="16"/>
        </w:rPr>
      </w:pPr>
      <w:r w:rsidRPr="005425F9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5425F9">
        <w:rPr>
          <w:rFonts w:ascii="Arial" w:hAnsi="Arial" w:cs="Arial"/>
          <w:i/>
          <w:sz w:val="16"/>
          <w:szCs w:val="16"/>
          <w:lang w:eastAsia="en-US"/>
        </w:rPr>
        <w:t xml:space="preserve">W przypadku, gdy Wykonawca polega na zasobach innych podmiotów ust. 5 należy wykreślić i złożyć pisemne zobowiązanie tych podmiotów do udostępnienia niezbędnych zasobów, np. zgodnie z załącznikiem nr 1D do </w:t>
      </w:r>
      <w:r w:rsidR="00813A79">
        <w:rPr>
          <w:rFonts w:ascii="Arial" w:hAnsi="Arial" w:cs="Arial"/>
          <w:i/>
          <w:sz w:val="16"/>
          <w:szCs w:val="16"/>
          <w:lang w:eastAsia="en-US"/>
        </w:rPr>
        <w:t>SWZ</w:t>
      </w:r>
      <w:r w:rsidRPr="005425F9">
        <w:rPr>
          <w:rFonts w:ascii="Arial" w:hAnsi="Arial" w:cs="Arial"/>
          <w:i/>
          <w:sz w:val="16"/>
          <w:szCs w:val="16"/>
          <w:lang w:eastAsia="en-US"/>
        </w:rPr>
        <w:t xml:space="preserve"> oraz określić w załączniku nr 1B do </w:t>
      </w:r>
      <w:r w:rsidR="00813A79">
        <w:rPr>
          <w:rFonts w:ascii="Arial" w:hAnsi="Arial" w:cs="Arial"/>
          <w:i/>
          <w:sz w:val="16"/>
          <w:szCs w:val="16"/>
          <w:lang w:eastAsia="en-US"/>
        </w:rPr>
        <w:t>SWZ</w:t>
      </w:r>
      <w:r w:rsidRPr="005425F9">
        <w:rPr>
          <w:rFonts w:ascii="Arial" w:hAnsi="Arial" w:cs="Arial"/>
          <w:i/>
          <w:sz w:val="16"/>
          <w:szCs w:val="16"/>
          <w:lang w:eastAsia="en-US"/>
        </w:rPr>
        <w:t xml:space="preserve">  podmiot na zasoby którego powołuje się Wykonawca</w:t>
      </w:r>
      <w:r w:rsidR="005425F9" w:rsidRPr="005425F9">
        <w:rPr>
          <w:rFonts w:ascii="Arial" w:hAnsi="Arial" w:cs="Arial"/>
          <w:i/>
          <w:sz w:val="16"/>
          <w:szCs w:val="16"/>
          <w:lang w:eastAsia="en-US"/>
        </w:rPr>
        <w:t xml:space="preserve"> </w:t>
      </w:r>
      <w:r w:rsidRPr="005425F9">
        <w:rPr>
          <w:rFonts w:ascii="Arial" w:hAnsi="Arial" w:cs="Arial"/>
          <w:i/>
          <w:sz w:val="16"/>
          <w:szCs w:val="16"/>
          <w:lang w:eastAsia="en-US"/>
        </w:rPr>
        <w:t>wraz z podaniem zakresu.</w:t>
      </w:r>
    </w:p>
  </w:footnote>
  <w:footnote w:id="6">
    <w:p w14:paraId="3A545513" w14:textId="77777777" w:rsidR="00794369" w:rsidRPr="00486CB3" w:rsidRDefault="00794369" w:rsidP="005E676C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486CB3">
        <w:rPr>
          <w:rFonts w:ascii="Arial" w:hAnsi="Arial" w:cs="Arial"/>
          <w:i/>
          <w:sz w:val="16"/>
          <w:szCs w:val="16"/>
          <w:vertAlign w:val="superscript"/>
        </w:rPr>
        <w:footnoteRef/>
      </w:r>
      <w:r w:rsidRPr="00486CB3">
        <w:rPr>
          <w:rFonts w:ascii="Arial" w:hAnsi="Arial" w:cs="Arial"/>
          <w:i/>
          <w:sz w:val="16"/>
          <w:szCs w:val="16"/>
        </w:rPr>
        <w:t xml:space="preserve"> W przypadku pozostawienia ust. 6 bez uzupełnienia, Zamawiający przyjmie, że Wykonawca zamierza wykonać zamówienie samodzielnie.</w:t>
      </w:r>
    </w:p>
  </w:footnote>
  <w:footnote w:id="7">
    <w:p w14:paraId="50509D08" w14:textId="77777777" w:rsidR="00794369" w:rsidRPr="00486CB3" w:rsidRDefault="00794369" w:rsidP="005E676C">
      <w:pPr>
        <w:pStyle w:val="Tekstprzypisudolneg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486CB3">
        <w:rPr>
          <w:rFonts w:ascii="Arial" w:hAnsi="Arial" w:cs="Arial"/>
          <w:i/>
          <w:sz w:val="16"/>
          <w:szCs w:val="16"/>
          <w:vertAlign w:val="superscript"/>
        </w:rPr>
        <w:footnoteRef/>
      </w:r>
      <w:r w:rsidRPr="00486CB3">
        <w:rPr>
          <w:rFonts w:ascii="Arial" w:eastAsia="Times New Roman" w:hAnsi="Arial" w:cs="Arial"/>
          <w:i/>
          <w:sz w:val="16"/>
          <w:szCs w:val="16"/>
        </w:rPr>
        <w:t>Dotyczy wykonawców prowadzących działalność gospodarczą.</w:t>
      </w:r>
    </w:p>
  </w:footnote>
  <w:footnote w:id="8">
    <w:p w14:paraId="3FA521A9" w14:textId="77777777" w:rsidR="00794369" w:rsidRPr="00486CB3" w:rsidRDefault="00794369" w:rsidP="005E676C">
      <w:pPr>
        <w:pStyle w:val="Tekstprzypisudolnego"/>
        <w:ind w:left="284" w:hanging="284"/>
        <w:jc w:val="both"/>
        <w:rPr>
          <w:sz w:val="16"/>
          <w:szCs w:val="16"/>
        </w:rPr>
      </w:pPr>
      <w:r w:rsidRPr="00486CB3">
        <w:rPr>
          <w:rFonts w:ascii="Arial" w:hAnsi="Arial" w:cs="Arial"/>
          <w:i/>
          <w:sz w:val="16"/>
          <w:szCs w:val="16"/>
          <w:vertAlign w:val="superscript"/>
        </w:rPr>
        <w:footnoteRef/>
      </w:r>
      <w:r w:rsidRPr="00486CB3">
        <w:rPr>
          <w:rFonts w:ascii="Arial" w:hAnsi="Arial" w:cs="Arial"/>
          <w:i/>
          <w:sz w:val="16"/>
          <w:szCs w:val="16"/>
        </w:rPr>
        <w:t>Dotyczy osób fizycznych nieprowadzących działalności gospodarczej.</w:t>
      </w:r>
    </w:p>
  </w:footnote>
  <w:footnote w:id="9">
    <w:p w14:paraId="3D091D7F" w14:textId="77777777" w:rsidR="001A7660" w:rsidRPr="00486CB3" w:rsidRDefault="001A7660" w:rsidP="001A7660">
      <w:pPr>
        <w:pStyle w:val="Tekstprzypisudolneg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486CB3">
        <w:rPr>
          <w:rFonts w:ascii="Arial" w:hAnsi="Arial" w:cs="Arial"/>
          <w:i/>
          <w:sz w:val="16"/>
          <w:szCs w:val="16"/>
          <w:vertAlign w:val="superscript"/>
        </w:rPr>
        <w:footnoteRef/>
      </w:r>
      <w:r w:rsidRPr="00486CB3">
        <w:rPr>
          <w:rFonts w:ascii="Arial" w:hAnsi="Arial" w:cs="Arial"/>
          <w:i/>
          <w:sz w:val="16"/>
          <w:szCs w:val="16"/>
        </w:rPr>
        <w:t xml:space="preserve"> Niepotrzebne skreślić.</w:t>
      </w:r>
    </w:p>
  </w:footnote>
  <w:footnote w:id="10">
    <w:p w14:paraId="21BD6775" w14:textId="77777777" w:rsidR="00794369" w:rsidRPr="00486CB3" w:rsidRDefault="00794369" w:rsidP="004B458C">
      <w:pPr>
        <w:pStyle w:val="Tekstprzypisudolnego"/>
        <w:jc w:val="both"/>
        <w:rPr>
          <w:sz w:val="16"/>
          <w:szCs w:val="18"/>
        </w:rPr>
      </w:pPr>
      <w:r w:rsidRPr="00486CB3">
        <w:rPr>
          <w:rFonts w:ascii="Arial" w:hAnsi="Arial" w:cs="Arial"/>
          <w:i/>
          <w:sz w:val="16"/>
          <w:szCs w:val="18"/>
          <w:vertAlign w:val="superscript"/>
        </w:rPr>
        <w:footnoteRef/>
      </w:r>
      <w:r w:rsidRPr="00486CB3">
        <w:rPr>
          <w:rFonts w:ascii="Arial" w:hAnsi="Arial" w:cs="Arial"/>
          <w:i/>
          <w:sz w:val="16"/>
          <w:szCs w:val="18"/>
        </w:rPr>
        <w:t>nie dotyczy przypadku, gdy Wykonawca nie przekazuje danych osobowych innych niż bezpośrednio jego dotyczących lub zachodzi wyłączenie stosowania obowiązku informacyjnego, stosownie do art. 13 ust. 4 lub art. 14 ust. 5 RODO),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5AA66" w14:textId="77777777" w:rsidR="002C0750" w:rsidRDefault="002C07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9FF60" w14:textId="77777777" w:rsidR="00794369" w:rsidRDefault="00794369">
    <w:pPr>
      <w:pStyle w:val="Nagwek"/>
    </w:pPr>
  </w:p>
  <w:p w14:paraId="0226F3CD" w14:textId="77777777" w:rsidR="00794369" w:rsidRDefault="00794369">
    <w:pPr>
      <w:pStyle w:val="Nagwek"/>
    </w:pPr>
  </w:p>
  <w:p w14:paraId="2B639E92" w14:textId="77777777" w:rsidR="00794369" w:rsidRDefault="0079436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DDBF7" w14:textId="77777777" w:rsidR="002C0750" w:rsidRDefault="002C07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132E8"/>
    <w:multiLevelType w:val="hybridMultilevel"/>
    <w:tmpl w:val="DFA440E6"/>
    <w:lvl w:ilvl="0" w:tplc="48DEE82A">
      <w:start w:val="1"/>
      <w:numFmt w:val="decimal"/>
      <w:lvlText w:val="%1)"/>
      <w:lvlJc w:val="left"/>
      <w:pPr>
        <w:ind w:left="39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126903C0"/>
    <w:multiLevelType w:val="hybridMultilevel"/>
    <w:tmpl w:val="1B2A750C"/>
    <w:lvl w:ilvl="0" w:tplc="70F010FE">
      <w:start w:val="4"/>
      <w:numFmt w:val="lowerLetter"/>
      <w:lvlText w:val="%1)"/>
      <w:lvlJc w:val="left"/>
      <w:pPr>
        <w:ind w:left="4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0E016B"/>
    <w:multiLevelType w:val="hybridMultilevel"/>
    <w:tmpl w:val="151C5344"/>
    <w:lvl w:ilvl="0" w:tplc="4A54CE7C">
      <w:start w:val="5"/>
      <w:numFmt w:val="decimal"/>
      <w:lvlText w:val="%1)"/>
      <w:lvlJc w:val="left"/>
      <w:pPr>
        <w:ind w:left="100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A05757"/>
    <w:multiLevelType w:val="hybridMultilevel"/>
    <w:tmpl w:val="DF206076"/>
    <w:lvl w:ilvl="0" w:tplc="F182C4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C9A6ADE"/>
    <w:multiLevelType w:val="hybridMultilevel"/>
    <w:tmpl w:val="6BB69950"/>
    <w:lvl w:ilvl="0" w:tplc="E9B8EC06">
      <w:start w:val="3"/>
      <w:numFmt w:val="lowerLetter"/>
      <w:lvlText w:val="%1)"/>
      <w:lvlJc w:val="left"/>
      <w:pPr>
        <w:ind w:left="4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" w15:restartNumberingAfterBreak="0">
    <w:nsid w:val="24835C91"/>
    <w:multiLevelType w:val="hybridMultilevel"/>
    <w:tmpl w:val="CAA0D9CA"/>
    <w:lvl w:ilvl="0" w:tplc="AEC8B462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E81320"/>
    <w:multiLevelType w:val="hybridMultilevel"/>
    <w:tmpl w:val="D08060AC"/>
    <w:lvl w:ilvl="0" w:tplc="A442100E">
      <w:start w:val="4"/>
      <w:numFmt w:val="lowerLetter"/>
      <w:lvlText w:val="%1)"/>
      <w:lvlJc w:val="left"/>
      <w:pPr>
        <w:ind w:left="4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8423CC"/>
    <w:multiLevelType w:val="hybridMultilevel"/>
    <w:tmpl w:val="6BB69950"/>
    <w:lvl w:ilvl="0" w:tplc="E9B8EC06">
      <w:start w:val="3"/>
      <w:numFmt w:val="lowerLetter"/>
      <w:lvlText w:val="%1)"/>
      <w:lvlJc w:val="left"/>
      <w:pPr>
        <w:ind w:left="4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9" w15:restartNumberingAfterBreak="0">
    <w:nsid w:val="4679605E"/>
    <w:multiLevelType w:val="hybridMultilevel"/>
    <w:tmpl w:val="82D0FC36"/>
    <w:lvl w:ilvl="0" w:tplc="316C5BB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DBB36E6"/>
    <w:multiLevelType w:val="hybridMultilevel"/>
    <w:tmpl w:val="2C4E1420"/>
    <w:lvl w:ilvl="0" w:tplc="CD7A412C">
      <w:start w:val="4"/>
      <w:numFmt w:val="lowerLetter"/>
      <w:lvlText w:val="%1)"/>
      <w:lvlJc w:val="left"/>
      <w:pPr>
        <w:ind w:left="4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F17629"/>
    <w:multiLevelType w:val="hybridMultilevel"/>
    <w:tmpl w:val="8DE0308E"/>
    <w:lvl w:ilvl="0" w:tplc="5A48CF48">
      <w:start w:val="1"/>
      <w:numFmt w:val="decimal"/>
      <w:lvlText w:val="%1)"/>
      <w:lvlJc w:val="left"/>
      <w:pPr>
        <w:ind w:left="100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68B412F8"/>
    <w:multiLevelType w:val="hybridMultilevel"/>
    <w:tmpl w:val="8DE0308E"/>
    <w:lvl w:ilvl="0" w:tplc="5A48CF48">
      <w:start w:val="1"/>
      <w:numFmt w:val="decimal"/>
      <w:lvlText w:val="%1)"/>
      <w:lvlJc w:val="left"/>
      <w:pPr>
        <w:ind w:left="100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6C75162D"/>
    <w:multiLevelType w:val="hybridMultilevel"/>
    <w:tmpl w:val="654C9B7C"/>
    <w:lvl w:ilvl="0" w:tplc="EBF49C78">
      <w:start w:val="3"/>
      <w:numFmt w:val="lowerLetter"/>
      <w:lvlText w:val="%1)"/>
      <w:lvlJc w:val="left"/>
      <w:pPr>
        <w:ind w:left="4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4" w15:restartNumberingAfterBreak="0">
    <w:nsid w:val="71F92EA4"/>
    <w:multiLevelType w:val="hybridMultilevel"/>
    <w:tmpl w:val="52C2308C"/>
    <w:lvl w:ilvl="0" w:tplc="E7241556">
      <w:start w:val="1"/>
      <w:numFmt w:val="decimal"/>
      <w:lvlText w:val="%1)"/>
      <w:lvlJc w:val="left"/>
      <w:pPr>
        <w:ind w:left="644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1FA52E1"/>
    <w:multiLevelType w:val="hybridMultilevel"/>
    <w:tmpl w:val="1CC87FBA"/>
    <w:lvl w:ilvl="0" w:tplc="1CA65B5C">
      <w:start w:val="6"/>
      <w:numFmt w:val="lowerLetter"/>
      <w:lvlText w:val="%1)"/>
      <w:lvlJc w:val="left"/>
      <w:pPr>
        <w:ind w:left="471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6" w15:restartNumberingAfterBreak="0">
    <w:nsid w:val="7951714F"/>
    <w:multiLevelType w:val="hybridMultilevel"/>
    <w:tmpl w:val="25128F46"/>
    <w:styleLink w:val="Styl23"/>
    <w:lvl w:ilvl="0" w:tplc="0046C790">
      <w:start w:val="1"/>
      <w:numFmt w:val="decimal"/>
      <w:lvlText w:val="%1)"/>
      <w:lvlJc w:val="left"/>
      <w:pPr>
        <w:ind w:left="1425" w:hanging="360"/>
      </w:pPr>
    </w:lvl>
    <w:lvl w:ilvl="1" w:tplc="567EA6BC">
      <w:start w:val="1"/>
      <w:numFmt w:val="decimal"/>
      <w:lvlText w:val="%2)"/>
      <w:lvlJc w:val="left"/>
      <w:pPr>
        <w:ind w:left="2145" w:hanging="360"/>
      </w:pPr>
      <w:rPr>
        <w:rFonts w:hint="default"/>
        <w:u w:val="none"/>
      </w:rPr>
    </w:lvl>
    <w:lvl w:ilvl="2" w:tplc="0415000F">
      <w:start w:val="1"/>
      <w:numFmt w:val="decimal"/>
      <w:lvlText w:val="%3."/>
      <w:lvlJc w:val="left"/>
      <w:pPr>
        <w:ind w:left="2865" w:hanging="180"/>
      </w:pPr>
    </w:lvl>
    <w:lvl w:ilvl="3" w:tplc="1EC4BBC8">
      <w:start w:val="1"/>
      <w:numFmt w:val="lowerLetter"/>
      <w:lvlText w:val="%4)"/>
      <w:lvlJc w:val="left"/>
      <w:pPr>
        <w:ind w:left="3585" w:hanging="360"/>
      </w:pPr>
      <w:rPr>
        <w:rFonts w:hint="default"/>
        <w:b/>
      </w:rPr>
    </w:lvl>
    <w:lvl w:ilvl="4" w:tplc="2AB025A0">
      <w:start w:val="4"/>
      <w:numFmt w:val="upperRoman"/>
      <w:lvlText w:val="%5&gt;"/>
      <w:lvlJc w:val="left"/>
      <w:pPr>
        <w:ind w:left="4665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7" w15:restartNumberingAfterBreak="0">
    <w:nsid w:val="7B1A690E"/>
    <w:multiLevelType w:val="hybridMultilevel"/>
    <w:tmpl w:val="2A846F68"/>
    <w:lvl w:ilvl="0" w:tplc="3EEA166C">
      <w:start w:val="1"/>
      <w:numFmt w:val="decimal"/>
      <w:lvlText w:val="%1)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961065073">
    <w:abstractNumId w:val="6"/>
  </w:num>
  <w:num w:numId="2" w16cid:durableId="771439189">
    <w:abstractNumId w:val="14"/>
  </w:num>
  <w:num w:numId="3" w16cid:durableId="345715856">
    <w:abstractNumId w:val="4"/>
  </w:num>
  <w:num w:numId="4" w16cid:durableId="98181073">
    <w:abstractNumId w:val="12"/>
  </w:num>
  <w:num w:numId="5" w16cid:durableId="1454714146">
    <w:abstractNumId w:val="16"/>
  </w:num>
  <w:num w:numId="6" w16cid:durableId="574894587">
    <w:abstractNumId w:val="0"/>
  </w:num>
  <w:num w:numId="7" w16cid:durableId="1338191180">
    <w:abstractNumId w:val="13"/>
  </w:num>
  <w:num w:numId="8" w16cid:durableId="445925858">
    <w:abstractNumId w:val="8"/>
  </w:num>
  <w:num w:numId="9" w16cid:durableId="1748071805">
    <w:abstractNumId w:val="5"/>
  </w:num>
  <w:num w:numId="10" w16cid:durableId="494220959">
    <w:abstractNumId w:val="15"/>
  </w:num>
  <w:num w:numId="11" w16cid:durableId="417944046">
    <w:abstractNumId w:val="7"/>
  </w:num>
  <w:num w:numId="12" w16cid:durableId="1877541382">
    <w:abstractNumId w:val="10"/>
  </w:num>
  <w:num w:numId="13" w16cid:durableId="1085223915">
    <w:abstractNumId w:val="1"/>
  </w:num>
  <w:num w:numId="14" w16cid:durableId="576328548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10508717">
    <w:abstractNumId w:val="3"/>
  </w:num>
  <w:num w:numId="16" w16cid:durableId="265770090">
    <w:abstractNumId w:val="11"/>
  </w:num>
  <w:num w:numId="17" w16cid:durableId="1484666074">
    <w:abstractNumId w:val="2"/>
  </w:num>
  <w:num w:numId="18" w16cid:durableId="337465126">
    <w:abstractNumId w:val="17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Krzysztof Bień">
    <w15:presenceInfo w15:providerId="Windows Live" w15:userId="37dcce86ebc5b9c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FEE"/>
    <w:rsid w:val="00000A6F"/>
    <w:rsid w:val="00003171"/>
    <w:rsid w:val="0000323E"/>
    <w:rsid w:val="00010C93"/>
    <w:rsid w:val="000125EA"/>
    <w:rsid w:val="00013460"/>
    <w:rsid w:val="00013EE5"/>
    <w:rsid w:val="00013FCE"/>
    <w:rsid w:val="00014912"/>
    <w:rsid w:val="000152A1"/>
    <w:rsid w:val="000171D7"/>
    <w:rsid w:val="00020725"/>
    <w:rsid w:val="000225CB"/>
    <w:rsid w:val="0002265D"/>
    <w:rsid w:val="000228AF"/>
    <w:rsid w:val="00022AF7"/>
    <w:rsid w:val="000231E6"/>
    <w:rsid w:val="000266C7"/>
    <w:rsid w:val="00026FF1"/>
    <w:rsid w:val="00027D31"/>
    <w:rsid w:val="000332DF"/>
    <w:rsid w:val="0003560F"/>
    <w:rsid w:val="00036420"/>
    <w:rsid w:val="00036665"/>
    <w:rsid w:val="000368EB"/>
    <w:rsid w:val="0003737F"/>
    <w:rsid w:val="00037DC5"/>
    <w:rsid w:val="00041869"/>
    <w:rsid w:val="00041B9E"/>
    <w:rsid w:val="00041BB6"/>
    <w:rsid w:val="00044B6B"/>
    <w:rsid w:val="00044E79"/>
    <w:rsid w:val="00045860"/>
    <w:rsid w:val="00046E1E"/>
    <w:rsid w:val="00050A83"/>
    <w:rsid w:val="000512D5"/>
    <w:rsid w:val="000515F5"/>
    <w:rsid w:val="00051A3D"/>
    <w:rsid w:val="00051DC3"/>
    <w:rsid w:val="000520D1"/>
    <w:rsid w:val="000553A6"/>
    <w:rsid w:val="000626C8"/>
    <w:rsid w:val="0006320E"/>
    <w:rsid w:val="000646C3"/>
    <w:rsid w:val="00064A7A"/>
    <w:rsid w:val="00064AC0"/>
    <w:rsid w:val="0007029F"/>
    <w:rsid w:val="000708C0"/>
    <w:rsid w:val="00070C7B"/>
    <w:rsid w:val="00073914"/>
    <w:rsid w:val="00074545"/>
    <w:rsid w:val="0007624C"/>
    <w:rsid w:val="00076EEB"/>
    <w:rsid w:val="00081343"/>
    <w:rsid w:val="00081431"/>
    <w:rsid w:val="000837F2"/>
    <w:rsid w:val="00084DAC"/>
    <w:rsid w:val="00085144"/>
    <w:rsid w:val="00085B13"/>
    <w:rsid w:val="000874DB"/>
    <w:rsid w:val="000905E3"/>
    <w:rsid w:val="0009186D"/>
    <w:rsid w:val="00091C6A"/>
    <w:rsid w:val="00091C79"/>
    <w:rsid w:val="00092D2A"/>
    <w:rsid w:val="00093AB6"/>
    <w:rsid w:val="00093E00"/>
    <w:rsid w:val="00093F06"/>
    <w:rsid w:val="00096E9D"/>
    <w:rsid w:val="000976FB"/>
    <w:rsid w:val="000A302E"/>
    <w:rsid w:val="000B0C0C"/>
    <w:rsid w:val="000B2070"/>
    <w:rsid w:val="000B3982"/>
    <w:rsid w:val="000B3BF8"/>
    <w:rsid w:val="000B4617"/>
    <w:rsid w:val="000B482B"/>
    <w:rsid w:val="000B57C5"/>
    <w:rsid w:val="000B5C93"/>
    <w:rsid w:val="000B7F14"/>
    <w:rsid w:val="000C165F"/>
    <w:rsid w:val="000C280E"/>
    <w:rsid w:val="000C3DBC"/>
    <w:rsid w:val="000C43C3"/>
    <w:rsid w:val="000C55D2"/>
    <w:rsid w:val="000C6B3E"/>
    <w:rsid w:val="000C6CA4"/>
    <w:rsid w:val="000D468C"/>
    <w:rsid w:val="000D5DA7"/>
    <w:rsid w:val="000D6DC7"/>
    <w:rsid w:val="000D6E9E"/>
    <w:rsid w:val="000D7071"/>
    <w:rsid w:val="000D7317"/>
    <w:rsid w:val="000E1608"/>
    <w:rsid w:val="000E2DFD"/>
    <w:rsid w:val="000E3A5E"/>
    <w:rsid w:val="000E5859"/>
    <w:rsid w:val="000E67DB"/>
    <w:rsid w:val="000E7CE3"/>
    <w:rsid w:val="000F0256"/>
    <w:rsid w:val="000F4B21"/>
    <w:rsid w:val="000F63EA"/>
    <w:rsid w:val="00100E6B"/>
    <w:rsid w:val="00100F26"/>
    <w:rsid w:val="00103685"/>
    <w:rsid w:val="00110DA6"/>
    <w:rsid w:val="0011160B"/>
    <w:rsid w:val="00111919"/>
    <w:rsid w:val="00113843"/>
    <w:rsid w:val="00114074"/>
    <w:rsid w:val="00114498"/>
    <w:rsid w:val="00124DA5"/>
    <w:rsid w:val="00125A1C"/>
    <w:rsid w:val="00131C88"/>
    <w:rsid w:val="001329E4"/>
    <w:rsid w:val="00137D68"/>
    <w:rsid w:val="00141F39"/>
    <w:rsid w:val="00145066"/>
    <w:rsid w:val="00147AB5"/>
    <w:rsid w:val="00150C93"/>
    <w:rsid w:val="0015170E"/>
    <w:rsid w:val="00151BE4"/>
    <w:rsid w:val="001524B3"/>
    <w:rsid w:val="00155579"/>
    <w:rsid w:val="00156FD5"/>
    <w:rsid w:val="00162994"/>
    <w:rsid w:val="00163BC7"/>
    <w:rsid w:val="00163FE6"/>
    <w:rsid w:val="001649A3"/>
    <w:rsid w:val="0016732D"/>
    <w:rsid w:val="001676D1"/>
    <w:rsid w:val="00167E93"/>
    <w:rsid w:val="00172051"/>
    <w:rsid w:val="001727A5"/>
    <w:rsid w:val="00174C35"/>
    <w:rsid w:val="001776B0"/>
    <w:rsid w:val="00177BEE"/>
    <w:rsid w:val="00181484"/>
    <w:rsid w:val="001823E1"/>
    <w:rsid w:val="00183F29"/>
    <w:rsid w:val="001846DB"/>
    <w:rsid w:val="00185245"/>
    <w:rsid w:val="0018752D"/>
    <w:rsid w:val="001902FF"/>
    <w:rsid w:val="0019106A"/>
    <w:rsid w:val="00191FAA"/>
    <w:rsid w:val="00193BEA"/>
    <w:rsid w:val="00195C7B"/>
    <w:rsid w:val="001A00E0"/>
    <w:rsid w:val="001A0197"/>
    <w:rsid w:val="001A72CE"/>
    <w:rsid w:val="001A7660"/>
    <w:rsid w:val="001A7886"/>
    <w:rsid w:val="001B0A34"/>
    <w:rsid w:val="001B1B5D"/>
    <w:rsid w:val="001B388C"/>
    <w:rsid w:val="001B5397"/>
    <w:rsid w:val="001B5CC5"/>
    <w:rsid w:val="001B5F62"/>
    <w:rsid w:val="001B6D7E"/>
    <w:rsid w:val="001B716D"/>
    <w:rsid w:val="001B7AB8"/>
    <w:rsid w:val="001C2B82"/>
    <w:rsid w:val="001C2DD7"/>
    <w:rsid w:val="001C3595"/>
    <w:rsid w:val="001D10E7"/>
    <w:rsid w:val="001D2328"/>
    <w:rsid w:val="001D317E"/>
    <w:rsid w:val="001D4FC6"/>
    <w:rsid w:val="001D63D4"/>
    <w:rsid w:val="001D6DF8"/>
    <w:rsid w:val="001E0394"/>
    <w:rsid w:val="001E0BAD"/>
    <w:rsid w:val="001E1139"/>
    <w:rsid w:val="001E1B49"/>
    <w:rsid w:val="001E4596"/>
    <w:rsid w:val="001E6336"/>
    <w:rsid w:val="001E786D"/>
    <w:rsid w:val="001F1212"/>
    <w:rsid w:val="001F2B64"/>
    <w:rsid w:val="001F52CA"/>
    <w:rsid w:val="001F5D4F"/>
    <w:rsid w:val="00200228"/>
    <w:rsid w:val="00200824"/>
    <w:rsid w:val="0020312E"/>
    <w:rsid w:val="002126CD"/>
    <w:rsid w:val="00212F44"/>
    <w:rsid w:val="00214350"/>
    <w:rsid w:val="00217560"/>
    <w:rsid w:val="002213C1"/>
    <w:rsid w:val="00222098"/>
    <w:rsid w:val="0022318F"/>
    <w:rsid w:val="002254C1"/>
    <w:rsid w:val="00225C6A"/>
    <w:rsid w:val="002274D0"/>
    <w:rsid w:val="0023050B"/>
    <w:rsid w:val="00234123"/>
    <w:rsid w:val="00234A85"/>
    <w:rsid w:val="002360AF"/>
    <w:rsid w:val="00240CB3"/>
    <w:rsid w:val="002433F1"/>
    <w:rsid w:val="00247D10"/>
    <w:rsid w:val="00252052"/>
    <w:rsid w:val="002527F2"/>
    <w:rsid w:val="002535C5"/>
    <w:rsid w:val="00253953"/>
    <w:rsid w:val="00254BAD"/>
    <w:rsid w:val="002550AD"/>
    <w:rsid w:val="00255515"/>
    <w:rsid w:val="00262161"/>
    <w:rsid w:val="00262C5B"/>
    <w:rsid w:val="002630C5"/>
    <w:rsid w:val="00264636"/>
    <w:rsid w:val="00265F26"/>
    <w:rsid w:val="00266770"/>
    <w:rsid w:val="00266B41"/>
    <w:rsid w:val="0026721B"/>
    <w:rsid w:val="002755F1"/>
    <w:rsid w:val="00275648"/>
    <w:rsid w:val="0027659F"/>
    <w:rsid w:val="00276908"/>
    <w:rsid w:val="00276E71"/>
    <w:rsid w:val="00277B75"/>
    <w:rsid w:val="00281CB3"/>
    <w:rsid w:val="002944B4"/>
    <w:rsid w:val="00297DCC"/>
    <w:rsid w:val="002A6F1E"/>
    <w:rsid w:val="002A78E7"/>
    <w:rsid w:val="002B723F"/>
    <w:rsid w:val="002C0750"/>
    <w:rsid w:val="002C1EF4"/>
    <w:rsid w:val="002C34BE"/>
    <w:rsid w:val="002C4993"/>
    <w:rsid w:val="002C576D"/>
    <w:rsid w:val="002C62B0"/>
    <w:rsid w:val="002D1ED4"/>
    <w:rsid w:val="002D255A"/>
    <w:rsid w:val="002D4DC0"/>
    <w:rsid w:val="002D4E7E"/>
    <w:rsid w:val="002D6945"/>
    <w:rsid w:val="002D7BD2"/>
    <w:rsid w:val="002E2DDE"/>
    <w:rsid w:val="002E2E01"/>
    <w:rsid w:val="002E5898"/>
    <w:rsid w:val="002E59BB"/>
    <w:rsid w:val="002E613A"/>
    <w:rsid w:val="002E7334"/>
    <w:rsid w:val="002E7D7A"/>
    <w:rsid w:val="002F1592"/>
    <w:rsid w:val="002F29E8"/>
    <w:rsid w:val="002F3D54"/>
    <w:rsid w:val="002F4445"/>
    <w:rsid w:val="002F6F44"/>
    <w:rsid w:val="002F7DE7"/>
    <w:rsid w:val="00300612"/>
    <w:rsid w:val="003014EF"/>
    <w:rsid w:val="0030326F"/>
    <w:rsid w:val="0030338B"/>
    <w:rsid w:val="0030393C"/>
    <w:rsid w:val="003059AD"/>
    <w:rsid w:val="003069B8"/>
    <w:rsid w:val="003070E7"/>
    <w:rsid w:val="00317DB9"/>
    <w:rsid w:val="00322B0D"/>
    <w:rsid w:val="003251F1"/>
    <w:rsid w:val="003270E3"/>
    <w:rsid w:val="0033015C"/>
    <w:rsid w:val="00333B3B"/>
    <w:rsid w:val="00335805"/>
    <w:rsid w:val="0034404D"/>
    <w:rsid w:val="00344AC0"/>
    <w:rsid w:val="00346A6E"/>
    <w:rsid w:val="003471DA"/>
    <w:rsid w:val="00350286"/>
    <w:rsid w:val="00350630"/>
    <w:rsid w:val="00353A79"/>
    <w:rsid w:val="00353EAF"/>
    <w:rsid w:val="00354018"/>
    <w:rsid w:val="003546F5"/>
    <w:rsid w:val="0035481D"/>
    <w:rsid w:val="00354E09"/>
    <w:rsid w:val="00355F57"/>
    <w:rsid w:val="003564DF"/>
    <w:rsid w:val="003565AA"/>
    <w:rsid w:val="00357A6B"/>
    <w:rsid w:val="00357CE4"/>
    <w:rsid w:val="00360270"/>
    <w:rsid w:val="003638E0"/>
    <w:rsid w:val="00364D50"/>
    <w:rsid w:val="003661F0"/>
    <w:rsid w:val="003677EC"/>
    <w:rsid w:val="0037187C"/>
    <w:rsid w:val="00375639"/>
    <w:rsid w:val="00382267"/>
    <w:rsid w:val="00386662"/>
    <w:rsid w:val="00387164"/>
    <w:rsid w:val="0038739D"/>
    <w:rsid w:val="003873E5"/>
    <w:rsid w:val="0039041F"/>
    <w:rsid w:val="00390541"/>
    <w:rsid w:val="0039100A"/>
    <w:rsid w:val="00392EDF"/>
    <w:rsid w:val="003931B3"/>
    <w:rsid w:val="00394419"/>
    <w:rsid w:val="0039611B"/>
    <w:rsid w:val="00396EBD"/>
    <w:rsid w:val="00397BB2"/>
    <w:rsid w:val="00397ED5"/>
    <w:rsid w:val="003A19E9"/>
    <w:rsid w:val="003A24AB"/>
    <w:rsid w:val="003A412A"/>
    <w:rsid w:val="003A4461"/>
    <w:rsid w:val="003A4832"/>
    <w:rsid w:val="003A5BD0"/>
    <w:rsid w:val="003A70E4"/>
    <w:rsid w:val="003A7DD1"/>
    <w:rsid w:val="003B081E"/>
    <w:rsid w:val="003B2DC5"/>
    <w:rsid w:val="003B3C68"/>
    <w:rsid w:val="003B5410"/>
    <w:rsid w:val="003B607B"/>
    <w:rsid w:val="003B67C1"/>
    <w:rsid w:val="003B713F"/>
    <w:rsid w:val="003B7E66"/>
    <w:rsid w:val="003C030C"/>
    <w:rsid w:val="003C2CFF"/>
    <w:rsid w:val="003C4D40"/>
    <w:rsid w:val="003C770A"/>
    <w:rsid w:val="003C77AB"/>
    <w:rsid w:val="003D06DB"/>
    <w:rsid w:val="003D0B56"/>
    <w:rsid w:val="003D25F4"/>
    <w:rsid w:val="003D3775"/>
    <w:rsid w:val="003D56A7"/>
    <w:rsid w:val="003E199A"/>
    <w:rsid w:val="003E1FAE"/>
    <w:rsid w:val="003E201C"/>
    <w:rsid w:val="003E2353"/>
    <w:rsid w:val="003E26E5"/>
    <w:rsid w:val="003E311E"/>
    <w:rsid w:val="003E445C"/>
    <w:rsid w:val="003E653F"/>
    <w:rsid w:val="003E798C"/>
    <w:rsid w:val="003F138B"/>
    <w:rsid w:val="003F4FD0"/>
    <w:rsid w:val="003F79F7"/>
    <w:rsid w:val="00400946"/>
    <w:rsid w:val="004012A6"/>
    <w:rsid w:val="00406C0F"/>
    <w:rsid w:val="00407E91"/>
    <w:rsid w:val="00410B3B"/>
    <w:rsid w:val="00410C85"/>
    <w:rsid w:val="00411FFA"/>
    <w:rsid w:val="00413DA8"/>
    <w:rsid w:val="00415D41"/>
    <w:rsid w:val="00417B66"/>
    <w:rsid w:val="00422339"/>
    <w:rsid w:val="004238E1"/>
    <w:rsid w:val="0042559B"/>
    <w:rsid w:val="0042643A"/>
    <w:rsid w:val="00427802"/>
    <w:rsid w:val="00431EA8"/>
    <w:rsid w:val="0043201D"/>
    <w:rsid w:val="00436E69"/>
    <w:rsid w:val="0043777E"/>
    <w:rsid w:val="00440E39"/>
    <w:rsid w:val="00440F57"/>
    <w:rsid w:val="0044251A"/>
    <w:rsid w:val="004430D4"/>
    <w:rsid w:val="004455B4"/>
    <w:rsid w:val="00445A79"/>
    <w:rsid w:val="00454048"/>
    <w:rsid w:val="004562C5"/>
    <w:rsid w:val="00457295"/>
    <w:rsid w:val="0045785B"/>
    <w:rsid w:val="00457D22"/>
    <w:rsid w:val="00464E8A"/>
    <w:rsid w:val="00467862"/>
    <w:rsid w:val="00470E91"/>
    <w:rsid w:val="00474CC6"/>
    <w:rsid w:val="00481779"/>
    <w:rsid w:val="0048655E"/>
    <w:rsid w:val="00486B05"/>
    <w:rsid w:val="00486CB3"/>
    <w:rsid w:val="00486D7A"/>
    <w:rsid w:val="004904C5"/>
    <w:rsid w:val="00490909"/>
    <w:rsid w:val="00491CD1"/>
    <w:rsid w:val="00492F94"/>
    <w:rsid w:val="004932A5"/>
    <w:rsid w:val="00493E3F"/>
    <w:rsid w:val="004947AD"/>
    <w:rsid w:val="00494B8E"/>
    <w:rsid w:val="00495D53"/>
    <w:rsid w:val="004979E8"/>
    <w:rsid w:val="004A129A"/>
    <w:rsid w:val="004A388A"/>
    <w:rsid w:val="004A48F8"/>
    <w:rsid w:val="004A5D2D"/>
    <w:rsid w:val="004B2B23"/>
    <w:rsid w:val="004B2EB3"/>
    <w:rsid w:val="004B3AEE"/>
    <w:rsid w:val="004B458C"/>
    <w:rsid w:val="004B45E7"/>
    <w:rsid w:val="004C1101"/>
    <w:rsid w:val="004C24D2"/>
    <w:rsid w:val="004C2520"/>
    <w:rsid w:val="004C2B17"/>
    <w:rsid w:val="004C3814"/>
    <w:rsid w:val="004C4203"/>
    <w:rsid w:val="004C50A5"/>
    <w:rsid w:val="004C7ABE"/>
    <w:rsid w:val="004D166E"/>
    <w:rsid w:val="004D2B6F"/>
    <w:rsid w:val="004D3180"/>
    <w:rsid w:val="004E22D2"/>
    <w:rsid w:val="004E6782"/>
    <w:rsid w:val="004E689C"/>
    <w:rsid w:val="004E79BB"/>
    <w:rsid w:val="004F242D"/>
    <w:rsid w:val="004F24DB"/>
    <w:rsid w:val="004F4443"/>
    <w:rsid w:val="004F790C"/>
    <w:rsid w:val="004F7D74"/>
    <w:rsid w:val="00500D04"/>
    <w:rsid w:val="005119ED"/>
    <w:rsid w:val="00514722"/>
    <w:rsid w:val="00516C14"/>
    <w:rsid w:val="00520E75"/>
    <w:rsid w:val="00521964"/>
    <w:rsid w:val="005222A9"/>
    <w:rsid w:val="00524955"/>
    <w:rsid w:val="00524F09"/>
    <w:rsid w:val="005250D0"/>
    <w:rsid w:val="0052748D"/>
    <w:rsid w:val="00531FEE"/>
    <w:rsid w:val="005334A3"/>
    <w:rsid w:val="00533BF4"/>
    <w:rsid w:val="00534696"/>
    <w:rsid w:val="005425F9"/>
    <w:rsid w:val="005434A7"/>
    <w:rsid w:val="00543DB1"/>
    <w:rsid w:val="00544705"/>
    <w:rsid w:val="005448CF"/>
    <w:rsid w:val="00545E4A"/>
    <w:rsid w:val="00546209"/>
    <w:rsid w:val="005473C4"/>
    <w:rsid w:val="005551BE"/>
    <w:rsid w:val="005553B6"/>
    <w:rsid w:val="00555DA8"/>
    <w:rsid w:val="00556765"/>
    <w:rsid w:val="0056032D"/>
    <w:rsid w:val="00560C3F"/>
    <w:rsid w:val="0056133B"/>
    <w:rsid w:val="00562B78"/>
    <w:rsid w:val="00563455"/>
    <w:rsid w:val="0056356C"/>
    <w:rsid w:val="00571941"/>
    <w:rsid w:val="00571A6B"/>
    <w:rsid w:val="00571F8C"/>
    <w:rsid w:val="00572841"/>
    <w:rsid w:val="00574CEA"/>
    <w:rsid w:val="00576FA4"/>
    <w:rsid w:val="005771F2"/>
    <w:rsid w:val="00577489"/>
    <w:rsid w:val="00581719"/>
    <w:rsid w:val="005829A4"/>
    <w:rsid w:val="00583390"/>
    <w:rsid w:val="005838D9"/>
    <w:rsid w:val="00590B55"/>
    <w:rsid w:val="005938CE"/>
    <w:rsid w:val="00594138"/>
    <w:rsid w:val="00594A6B"/>
    <w:rsid w:val="00594B06"/>
    <w:rsid w:val="00594B83"/>
    <w:rsid w:val="00597FB6"/>
    <w:rsid w:val="005A40AF"/>
    <w:rsid w:val="005A51C3"/>
    <w:rsid w:val="005A552F"/>
    <w:rsid w:val="005A5A84"/>
    <w:rsid w:val="005A670B"/>
    <w:rsid w:val="005B0064"/>
    <w:rsid w:val="005B11C5"/>
    <w:rsid w:val="005B1CDD"/>
    <w:rsid w:val="005B265F"/>
    <w:rsid w:val="005C0511"/>
    <w:rsid w:val="005C0C61"/>
    <w:rsid w:val="005C53B3"/>
    <w:rsid w:val="005C62BB"/>
    <w:rsid w:val="005C78AF"/>
    <w:rsid w:val="005D0461"/>
    <w:rsid w:val="005D1957"/>
    <w:rsid w:val="005D2E20"/>
    <w:rsid w:val="005D541F"/>
    <w:rsid w:val="005E24E8"/>
    <w:rsid w:val="005E3D7A"/>
    <w:rsid w:val="005E4D45"/>
    <w:rsid w:val="005E676C"/>
    <w:rsid w:val="005E70F4"/>
    <w:rsid w:val="005F2DB5"/>
    <w:rsid w:val="005F3BDA"/>
    <w:rsid w:val="0060032A"/>
    <w:rsid w:val="00600775"/>
    <w:rsid w:val="00600C9C"/>
    <w:rsid w:val="006048DA"/>
    <w:rsid w:val="00604CFC"/>
    <w:rsid w:val="00605769"/>
    <w:rsid w:val="00606D86"/>
    <w:rsid w:val="00613141"/>
    <w:rsid w:val="006131BC"/>
    <w:rsid w:val="00613F44"/>
    <w:rsid w:val="006147D5"/>
    <w:rsid w:val="00614DB5"/>
    <w:rsid w:val="00616318"/>
    <w:rsid w:val="00617982"/>
    <w:rsid w:val="006233AF"/>
    <w:rsid w:val="00626A08"/>
    <w:rsid w:val="006270FC"/>
    <w:rsid w:val="00627D91"/>
    <w:rsid w:val="00631014"/>
    <w:rsid w:val="00633EA1"/>
    <w:rsid w:val="006341F0"/>
    <w:rsid w:val="00636DD2"/>
    <w:rsid w:val="00637B37"/>
    <w:rsid w:val="0064064A"/>
    <w:rsid w:val="0064070D"/>
    <w:rsid w:val="0064079E"/>
    <w:rsid w:val="006424D8"/>
    <w:rsid w:val="00646984"/>
    <w:rsid w:val="00650DDE"/>
    <w:rsid w:val="00651A8C"/>
    <w:rsid w:val="00653ABC"/>
    <w:rsid w:val="00654B9B"/>
    <w:rsid w:val="00656383"/>
    <w:rsid w:val="00657513"/>
    <w:rsid w:val="00664076"/>
    <w:rsid w:val="006641E5"/>
    <w:rsid w:val="006652B3"/>
    <w:rsid w:val="0066659E"/>
    <w:rsid w:val="00666650"/>
    <w:rsid w:val="0066769F"/>
    <w:rsid w:val="00670A80"/>
    <w:rsid w:val="006741C8"/>
    <w:rsid w:val="00675AF4"/>
    <w:rsid w:val="00680122"/>
    <w:rsid w:val="006805A5"/>
    <w:rsid w:val="0068068F"/>
    <w:rsid w:val="0068125B"/>
    <w:rsid w:val="00682549"/>
    <w:rsid w:val="006829B4"/>
    <w:rsid w:val="006847FD"/>
    <w:rsid w:val="00686F06"/>
    <w:rsid w:val="006926B0"/>
    <w:rsid w:val="006933C1"/>
    <w:rsid w:val="00693538"/>
    <w:rsid w:val="00693D8E"/>
    <w:rsid w:val="006A1354"/>
    <w:rsid w:val="006A2837"/>
    <w:rsid w:val="006A4D2C"/>
    <w:rsid w:val="006A5524"/>
    <w:rsid w:val="006A55D8"/>
    <w:rsid w:val="006A5B3C"/>
    <w:rsid w:val="006A6B80"/>
    <w:rsid w:val="006B05E5"/>
    <w:rsid w:val="006B1C44"/>
    <w:rsid w:val="006B38BF"/>
    <w:rsid w:val="006B4BCF"/>
    <w:rsid w:val="006B7755"/>
    <w:rsid w:val="006C2611"/>
    <w:rsid w:val="006C35C8"/>
    <w:rsid w:val="006C3AB6"/>
    <w:rsid w:val="006C3ABB"/>
    <w:rsid w:val="006C3B06"/>
    <w:rsid w:val="006C3C0F"/>
    <w:rsid w:val="006C6CA7"/>
    <w:rsid w:val="006C77CC"/>
    <w:rsid w:val="006D0194"/>
    <w:rsid w:val="006D2CA5"/>
    <w:rsid w:val="006D333C"/>
    <w:rsid w:val="006D3B2B"/>
    <w:rsid w:val="006D3ED4"/>
    <w:rsid w:val="006D4EEC"/>
    <w:rsid w:val="006D5511"/>
    <w:rsid w:val="006D605E"/>
    <w:rsid w:val="006D794A"/>
    <w:rsid w:val="006E1421"/>
    <w:rsid w:val="006E4383"/>
    <w:rsid w:val="006E4752"/>
    <w:rsid w:val="006E5CC9"/>
    <w:rsid w:val="006E60E4"/>
    <w:rsid w:val="006F295D"/>
    <w:rsid w:val="006F4EC9"/>
    <w:rsid w:val="006F646C"/>
    <w:rsid w:val="006F66E1"/>
    <w:rsid w:val="007042BF"/>
    <w:rsid w:val="00706366"/>
    <w:rsid w:val="007063CA"/>
    <w:rsid w:val="00707B86"/>
    <w:rsid w:val="007109C2"/>
    <w:rsid w:val="007131D4"/>
    <w:rsid w:val="0071344B"/>
    <w:rsid w:val="007134BB"/>
    <w:rsid w:val="00714640"/>
    <w:rsid w:val="007156A7"/>
    <w:rsid w:val="00715A38"/>
    <w:rsid w:val="00716E6D"/>
    <w:rsid w:val="00723683"/>
    <w:rsid w:val="007261BF"/>
    <w:rsid w:val="0072760B"/>
    <w:rsid w:val="00737D4F"/>
    <w:rsid w:val="00737DF0"/>
    <w:rsid w:val="007416DD"/>
    <w:rsid w:val="00743911"/>
    <w:rsid w:val="007443F7"/>
    <w:rsid w:val="007444B7"/>
    <w:rsid w:val="00746281"/>
    <w:rsid w:val="00750575"/>
    <w:rsid w:val="0075505F"/>
    <w:rsid w:val="00755BF0"/>
    <w:rsid w:val="007612FD"/>
    <w:rsid w:val="007623CF"/>
    <w:rsid w:val="007625CB"/>
    <w:rsid w:val="00767ED2"/>
    <w:rsid w:val="0077018E"/>
    <w:rsid w:val="0077188E"/>
    <w:rsid w:val="00772695"/>
    <w:rsid w:val="00772D1F"/>
    <w:rsid w:val="007748E5"/>
    <w:rsid w:val="00775B14"/>
    <w:rsid w:val="007774E6"/>
    <w:rsid w:val="00781E6B"/>
    <w:rsid w:val="007842D8"/>
    <w:rsid w:val="00786FA1"/>
    <w:rsid w:val="00787079"/>
    <w:rsid w:val="0079090A"/>
    <w:rsid w:val="00791DC7"/>
    <w:rsid w:val="00794369"/>
    <w:rsid w:val="00794612"/>
    <w:rsid w:val="00795AAC"/>
    <w:rsid w:val="007A010C"/>
    <w:rsid w:val="007A2563"/>
    <w:rsid w:val="007A3FC4"/>
    <w:rsid w:val="007A6170"/>
    <w:rsid w:val="007A6E6E"/>
    <w:rsid w:val="007B3691"/>
    <w:rsid w:val="007B3FEE"/>
    <w:rsid w:val="007B5A2A"/>
    <w:rsid w:val="007B5AE3"/>
    <w:rsid w:val="007B5EF0"/>
    <w:rsid w:val="007B79DD"/>
    <w:rsid w:val="007C05E6"/>
    <w:rsid w:val="007C1E03"/>
    <w:rsid w:val="007C42B4"/>
    <w:rsid w:val="007D2294"/>
    <w:rsid w:val="007D53D7"/>
    <w:rsid w:val="007D5B90"/>
    <w:rsid w:val="007D6A73"/>
    <w:rsid w:val="007E0A48"/>
    <w:rsid w:val="007E0D6D"/>
    <w:rsid w:val="007E0E0F"/>
    <w:rsid w:val="007E0E1D"/>
    <w:rsid w:val="007E44F0"/>
    <w:rsid w:val="007F1AA4"/>
    <w:rsid w:val="007F3336"/>
    <w:rsid w:val="007F3342"/>
    <w:rsid w:val="007F791F"/>
    <w:rsid w:val="00802A89"/>
    <w:rsid w:val="00802B60"/>
    <w:rsid w:val="00805349"/>
    <w:rsid w:val="00812C52"/>
    <w:rsid w:val="00813A79"/>
    <w:rsid w:val="00814091"/>
    <w:rsid w:val="00815E88"/>
    <w:rsid w:val="00820210"/>
    <w:rsid w:val="00820A1F"/>
    <w:rsid w:val="00820E2C"/>
    <w:rsid w:val="0082648D"/>
    <w:rsid w:val="008301A0"/>
    <w:rsid w:val="008310D2"/>
    <w:rsid w:val="00831943"/>
    <w:rsid w:val="00833883"/>
    <w:rsid w:val="00843B62"/>
    <w:rsid w:val="0084571F"/>
    <w:rsid w:val="00846498"/>
    <w:rsid w:val="00850660"/>
    <w:rsid w:val="00851A0C"/>
    <w:rsid w:val="0085360F"/>
    <w:rsid w:val="00853BE7"/>
    <w:rsid w:val="00853C37"/>
    <w:rsid w:val="00854B98"/>
    <w:rsid w:val="00855A8A"/>
    <w:rsid w:val="008600EE"/>
    <w:rsid w:val="008601E9"/>
    <w:rsid w:val="00862D8C"/>
    <w:rsid w:val="00863585"/>
    <w:rsid w:val="008643EA"/>
    <w:rsid w:val="00864A5F"/>
    <w:rsid w:val="008677C2"/>
    <w:rsid w:val="00872656"/>
    <w:rsid w:val="00872FCB"/>
    <w:rsid w:val="0087338C"/>
    <w:rsid w:val="00873D0C"/>
    <w:rsid w:val="008755E5"/>
    <w:rsid w:val="00875F5E"/>
    <w:rsid w:val="008800BB"/>
    <w:rsid w:val="00880CBB"/>
    <w:rsid w:val="008835D3"/>
    <w:rsid w:val="00883FFA"/>
    <w:rsid w:val="00884B4A"/>
    <w:rsid w:val="008856AA"/>
    <w:rsid w:val="00886064"/>
    <w:rsid w:val="008866E4"/>
    <w:rsid w:val="008922C1"/>
    <w:rsid w:val="008934AD"/>
    <w:rsid w:val="0089658A"/>
    <w:rsid w:val="008A7820"/>
    <w:rsid w:val="008B0025"/>
    <w:rsid w:val="008B16A9"/>
    <w:rsid w:val="008B1D6E"/>
    <w:rsid w:val="008B2FF5"/>
    <w:rsid w:val="008B3949"/>
    <w:rsid w:val="008B67A5"/>
    <w:rsid w:val="008B69FC"/>
    <w:rsid w:val="008B765C"/>
    <w:rsid w:val="008C08CD"/>
    <w:rsid w:val="008C1573"/>
    <w:rsid w:val="008C23E4"/>
    <w:rsid w:val="008C2B21"/>
    <w:rsid w:val="008C3690"/>
    <w:rsid w:val="008C3C3F"/>
    <w:rsid w:val="008C5CC4"/>
    <w:rsid w:val="008C6526"/>
    <w:rsid w:val="008D0322"/>
    <w:rsid w:val="008D1461"/>
    <w:rsid w:val="008D1D08"/>
    <w:rsid w:val="008D1D66"/>
    <w:rsid w:val="008D2030"/>
    <w:rsid w:val="008D2084"/>
    <w:rsid w:val="008D3A42"/>
    <w:rsid w:val="008D49F3"/>
    <w:rsid w:val="008D4B4A"/>
    <w:rsid w:val="008D7B06"/>
    <w:rsid w:val="008E03BE"/>
    <w:rsid w:val="008E2B46"/>
    <w:rsid w:val="008E78A4"/>
    <w:rsid w:val="008E7C7D"/>
    <w:rsid w:val="008E7EA9"/>
    <w:rsid w:val="008F04EF"/>
    <w:rsid w:val="008F1A25"/>
    <w:rsid w:val="008F3477"/>
    <w:rsid w:val="008F3D8B"/>
    <w:rsid w:val="008F6309"/>
    <w:rsid w:val="008F71B0"/>
    <w:rsid w:val="00900BFA"/>
    <w:rsid w:val="00901295"/>
    <w:rsid w:val="009023EE"/>
    <w:rsid w:val="009041FE"/>
    <w:rsid w:val="0090454D"/>
    <w:rsid w:val="00906958"/>
    <w:rsid w:val="0091012B"/>
    <w:rsid w:val="009139DE"/>
    <w:rsid w:val="00916703"/>
    <w:rsid w:val="00916BF6"/>
    <w:rsid w:val="0091727C"/>
    <w:rsid w:val="009174F0"/>
    <w:rsid w:val="009178AF"/>
    <w:rsid w:val="00922C01"/>
    <w:rsid w:val="009264E7"/>
    <w:rsid w:val="00926553"/>
    <w:rsid w:val="00927AD6"/>
    <w:rsid w:val="00927C8C"/>
    <w:rsid w:val="00927F32"/>
    <w:rsid w:val="0093143E"/>
    <w:rsid w:val="0093186A"/>
    <w:rsid w:val="0093450F"/>
    <w:rsid w:val="009349A5"/>
    <w:rsid w:val="0093659B"/>
    <w:rsid w:val="00936825"/>
    <w:rsid w:val="0094059C"/>
    <w:rsid w:val="009414F8"/>
    <w:rsid w:val="00941F5C"/>
    <w:rsid w:val="00942887"/>
    <w:rsid w:val="00944D5D"/>
    <w:rsid w:val="00945C9C"/>
    <w:rsid w:val="009468C1"/>
    <w:rsid w:val="00947685"/>
    <w:rsid w:val="00950BC0"/>
    <w:rsid w:val="009519F7"/>
    <w:rsid w:val="0095740D"/>
    <w:rsid w:val="00960205"/>
    <w:rsid w:val="009628F1"/>
    <w:rsid w:val="00962A64"/>
    <w:rsid w:val="00963228"/>
    <w:rsid w:val="00964049"/>
    <w:rsid w:val="0096536A"/>
    <w:rsid w:val="009661D8"/>
    <w:rsid w:val="009677EA"/>
    <w:rsid w:val="00967ECB"/>
    <w:rsid w:val="00970C40"/>
    <w:rsid w:val="00973B6C"/>
    <w:rsid w:val="00974BC9"/>
    <w:rsid w:val="00974CFA"/>
    <w:rsid w:val="00975125"/>
    <w:rsid w:val="009753C9"/>
    <w:rsid w:val="00975BE8"/>
    <w:rsid w:val="00980704"/>
    <w:rsid w:val="00980758"/>
    <w:rsid w:val="00980D40"/>
    <w:rsid w:val="0098414C"/>
    <w:rsid w:val="009871DB"/>
    <w:rsid w:val="00987D25"/>
    <w:rsid w:val="00987E09"/>
    <w:rsid w:val="009912C5"/>
    <w:rsid w:val="00991BCA"/>
    <w:rsid w:val="009A214D"/>
    <w:rsid w:val="009A34A4"/>
    <w:rsid w:val="009A4E0E"/>
    <w:rsid w:val="009A5016"/>
    <w:rsid w:val="009A7939"/>
    <w:rsid w:val="009B44DF"/>
    <w:rsid w:val="009B5A61"/>
    <w:rsid w:val="009B6F27"/>
    <w:rsid w:val="009B75E7"/>
    <w:rsid w:val="009C08DF"/>
    <w:rsid w:val="009C4144"/>
    <w:rsid w:val="009D287A"/>
    <w:rsid w:val="009D4D3B"/>
    <w:rsid w:val="009D6118"/>
    <w:rsid w:val="009E28B1"/>
    <w:rsid w:val="009E47BC"/>
    <w:rsid w:val="009F091C"/>
    <w:rsid w:val="009F2726"/>
    <w:rsid w:val="009F3382"/>
    <w:rsid w:val="009F5C88"/>
    <w:rsid w:val="00A0078F"/>
    <w:rsid w:val="00A01053"/>
    <w:rsid w:val="00A0370D"/>
    <w:rsid w:val="00A03B0A"/>
    <w:rsid w:val="00A05F00"/>
    <w:rsid w:val="00A06CBF"/>
    <w:rsid w:val="00A16B27"/>
    <w:rsid w:val="00A177CD"/>
    <w:rsid w:val="00A20E24"/>
    <w:rsid w:val="00A20FE4"/>
    <w:rsid w:val="00A21106"/>
    <w:rsid w:val="00A23B2E"/>
    <w:rsid w:val="00A25829"/>
    <w:rsid w:val="00A259E0"/>
    <w:rsid w:val="00A26762"/>
    <w:rsid w:val="00A308F4"/>
    <w:rsid w:val="00A30CF7"/>
    <w:rsid w:val="00A3116A"/>
    <w:rsid w:val="00A31E6C"/>
    <w:rsid w:val="00A324B8"/>
    <w:rsid w:val="00A359FF"/>
    <w:rsid w:val="00A369B1"/>
    <w:rsid w:val="00A3771E"/>
    <w:rsid w:val="00A50D71"/>
    <w:rsid w:val="00A51834"/>
    <w:rsid w:val="00A53437"/>
    <w:rsid w:val="00A54296"/>
    <w:rsid w:val="00A5717F"/>
    <w:rsid w:val="00A57BFC"/>
    <w:rsid w:val="00A638A2"/>
    <w:rsid w:val="00A65A85"/>
    <w:rsid w:val="00A67A49"/>
    <w:rsid w:val="00A7207D"/>
    <w:rsid w:val="00A74737"/>
    <w:rsid w:val="00A7698A"/>
    <w:rsid w:val="00A90525"/>
    <w:rsid w:val="00A91921"/>
    <w:rsid w:val="00A91BC0"/>
    <w:rsid w:val="00A91ED0"/>
    <w:rsid w:val="00A92518"/>
    <w:rsid w:val="00A941EF"/>
    <w:rsid w:val="00A95F6D"/>
    <w:rsid w:val="00A961C9"/>
    <w:rsid w:val="00A967B9"/>
    <w:rsid w:val="00AA0F99"/>
    <w:rsid w:val="00AA2031"/>
    <w:rsid w:val="00AA4BFD"/>
    <w:rsid w:val="00AA544A"/>
    <w:rsid w:val="00AA58EA"/>
    <w:rsid w:val="00AA7028"/>
    <w:rsid w:val="00AB2B67"/>
    <w:rsid w:val="00AB5B9D"/>
    <w:rsid w:val="00AC09C8"/>
    <w:rsid w:val="00AC0C2B"/>
    <w:rsid w:val="00AC2537"/>
    <w:rsid w:val="00AC2E4C"/>
    <w:rsid w:val="00AC301F"/>
    <w:rsid w:val="00AC3269"/>
    <w:rsid w:val="00AC3580"/>
    <w:rsid w:val="00AC556F"/>
    <w:rsid w:val="00AC6FEF"/>
    <w:rsid w:val="00AC773A"/>
    <w:rsid w:val="00AC78C0"/>
    <w:rsid w:val="00AC7A5F"/>
    <w:rsid w:val="00AD0325"/>
    <w:rsid w:val="00AD2089"/>
    <w:rsid w:val="00AD7E10"/>
    <w:rsid w:val="00AE292C"/>
    <w:rsid w:val="00AE2C2E"/>
    <w:rsid w:val="00AE342C"/>
    <w:rsid w:val="00AE3D93"/>
    <w:rsid w:val="00AE3E3E"/>
    <w:rsid w:val="00AE4EBF"/>
    <w:rsid w:val="00AE5052"/>
    <w:rsid w:val="00AE7C3A"/>
    <w:rsid w:val="00AF04D8"/>
    <w:rsid w:val="00AF2BB1"/>
    <w:rsid w:val="00AF2EBE"/>
    <w:rsid w:val="00AF5B07"/>
    <w:rsid w:val="00B07DA2"/>
    <w:rsid w:val="00B11457"/>
    <w:rsid w:val="00B16D43"/>
    <w:rsid w:val="00B16E46"/>
    <w:rsid w:val="00B170EC"/>
    <w:rsid w:val="00B23BA8"/>
    <w:rsid w:val="00B240F7"/>
    <w:rsid w:val="00B254C2"/>
    <w:rsid w:val="00B26CEC"/>
    <w:rsid w:val="00B26D00"/>
    <w:rsid w:val="00B277C8"/>
    <w:rsid w:val="00B3052E"/>
    <w:rsid w:val="00B315A1"/>
    <w:rsid w:val="00B34C8F"/>
    <w:rsid w:val="00B36024"/>
    <w:rsid w:val="00B37033"/>
    <w:rsid w:val="00B42534"/>
    <w:rsid w:val="00B43209"/>
    <w:rsid w:val="00B43A31"/>
    <w:rsid w:val="00B43E44"/>
    <w:rsid w:val="00B44941"/>
    <w:rsid w:val="00B46A6A"/>
    <w:rsid w:val="00B472F7"/>
    <w:rsid w:val="00B47494"/>
    <w:rsid w:val="00B500C7"/>
    <w:rsid w:val="00B50AB7"/>
    <w:rsid w:val="00B50E20"/>
    <w:rsid w:val="00B5119B"/>
    <w:rsid w:val="00B53B64"/>
    <w:rsid w:val="00B53DE1"/>
    <w:rsid w:val="00B54045"/>
    <w:rsid w:val="00B56FC2"/>
    <w:rsid w:val="00B57074"/>
    <w:rsid w:val="00B60473"/>
    <w:rsid w:val="00B616E0"/>
    <w:rsid w:val="00B61DCD"/>
    <w:rsid w:val="00B62377"/>
    <w:rsid w:val="00B62B9E"/>
    <w:rsid w:val="00B6545B"/>
    <w:rsid w:val="00B67E3C"/>
    <w:rsid w:val="00B70AD5"/>
    <w:rsid w:val="00B72237"/>
    <w:rsid w:val="00B7466E"/>
    <w:rsid w:val="00B74B9A"/>
    <w:rsid w:val="00B74CFA"/>
    <w:rsid w:val="00B75211"/>
    <w:rsid w:val="00B772D6"/>
    <w:rsid w:val="00B81FAD"/>
    <w:rsid w:val="00B8226F"/>
    <w:rsid w:val="00B83949"/>
    <w:rsid w:val="00B84340"/>
    <w:rsid w:val="00B86578"/>
    <w:rsid w:val="00B918E1"/>
    <w:rsid w:val="00B93371"/>
    <w:rsid w:val="00B945FD"/>
    <w:rsid w:val="00B9768B"/>
    <w:rsid w:val="00BA1082"/>
    <w:rsid w:val="00BA2805"/>
    <w:rsid w:val="00BA3057"/>
    <w:rsid w:val="00BA333A"/>
    <w:rsid w:val="00BA34AA"/>
    <w:rsid w:val="00BA3860"/>
    <w:rsid w:val="00BA4E0F"/>
    <w:rsid w:val="00BA5E27"/>
    <w:rsid w:val="00BA661F"/>
    <w:rsid w:val="00BB05E9"/>
    <w:rsid w:val="00BB0DAF"/>
    <w:rsid w:val="00BB0DCA"/>
    <w:rsid w:val="00BB18FC"/>
    <w:rsid w:val="00BB212C"/>
    <w:rsid w:val="00BB25B7"/>
    <w:rsid w:val="00BB2EF2"/>
    <w:rsid w:val="00BB3283"/>
    <w:rsid w:val="00BB4440"/>
    <w:rsid w:val="00BB5A45"/>
    <w:rsid w:val="00BB5E33"/>
    <w:rsid w:val="00BC52C5"/>
    <w:rsid w:val="00BC7783"/>
    <w:rsid w:val="00BC78C8"/>
    <w:rsid w:val="00BD1E1D"/>
    <w:rsid w:val="00BD3A0C"/>
    <w:rsid w:val="00BD5AB5"/>
    <w:rsid w:val="00BD621B"/>
    <w:rsid w:val="00BD6871"/>
    <w:rsid w:val="00BD69EE"/>
    <w:rsid w:val="00BD6DDB"/>
    <w:rsid w:val="00BE11F0"/>
    <w:rsid w:val="00BE20C3"/>
    <w:rsid w:val="00BE20D5"/>
    <w:rsid w:val="00BE3017"/>
    <w:rsid w:val="00BE4085"/>
    <w:rsid w:val="00BE6247"/>
    <w:rsid w:val="00BE7549"/>
    <w:rsid w:val="00BE78C3"/>
    <w:rsid w:val="00BF1A25"/>
    <w:rsid w:val="00BF1FB8"/>
    <w:rsid w:val="00BF2395"/>
    <w:rsid w:val="00BF4210"/>
    <w:rsid w:val="00BF68E2"/>
    <w:rsid w:val="00C00EE7"/>
    <w:rsid w:val="00C068F3"/>
    <w:rsid w:val="00C11C4A"/>
    <w:rsid w:val="00C11F3C"/>
    <w:rsid w:val="00C137EA"/>
    <w:rsid w:val="00C160B5"/>
    <w:rsid w:val="00C17086"/>
    <w:rsid w:val="00C179FD"/>
    <w:rsid w:val="00C17B36"/>
    <w:rsid w:val="00C207C2"/>
    <w:rsid w:val="00C208B8"/>
    <w:rsid w:val="00C21C68"/>
    <w:rsid w:val="00C23D31"/>
    <w:rsid w:val="00C3212B"/>
    <w:rsid w:val="00C324F7"/>
    <w:rsid w:val="00C3654E"/>
    <w:rsid w:val="00C36685"/>
    <w:rsid w:val="00C43393"/>
    <w:rsid w:val="00C4347A"/>
    <w:rsid w:val="00C44B0D"/>
    <w:rsid w:val="00C44BEF"/>
    <w:rsid w:val="00C45E16"/>
    <w:rsid w:val="00C469E4"/>
    <w:rsid w:val="00C508BB"/>
    <w:rsid w:val="00C50E4A"/>
    <w:rsid w:val="00C51DCF"/>
    <w:rsid w:val="00C52DF3"/>
    <w:rsid w:val="00C55038"/>
    <w:rsid w:val="00C61862"/>
    <w:rsid w:val="00C61965"/>
    <w:rsid w:val="00C63ACD"/>
    <w:rsid w:val="00C63B1D"/>
    <w:rsid w:val="00C70195"/>
    <w:rsid w:val="00C70F03"/>
    <w:rsid w:val="00C7256D"/>
    <w:rsid w:val="00C774EF"/>
    <w:rsid w:val="00C8044A"/>
    <w:rsid w:val="00C8181D"/>
    <w:rsid w:val="00C82A24"/>
    <w:rsid w:val="00C85E9F"/>
    <w:rsid w:val="00C875BD"/>
    <w:rsid w:val="00C90189"/>
    <w:rsid w:val="00C922BF"/>
    <w:rsid w:val="00C93C0D"/>
    <w:rsid w:val="00C965DA"/>
    <w:rsid w:val="00CA2B6E"/>
    <w:rsid w:val="00CA3AAD"/>
    <w:rsid w:val="00CA6314"/>
    <w:rsid w:val="00CA67D1"/>
    <w:rsid w:val="00CA7A49"/>
    <w:rsid w:val="00CB1A03"/>
    <w:rsid w:val="00CB20E6"/>
    <w:rsid w:val="00CB3D3A"/>
    <w:rsid w:val="00CB7358"/>
    <w:rsid w:val="00CC050B"/>
    <w:rsid w:val="00CC2618"/>
    <w:rsid w:val="00CC3DFD"/>
    <w:rsid w:val="00CC5E44"/>
    <w:rsid w:val="00CC619E"/>
    <w:rsid w:val="00CC721E"/>
    <w:rsid w:val="00CD08E7"/>
    <w:rsid w:val="00CD15D1"/>
    <w:rsid w:val="00CD3C86"/>
    <w:rsid w:val="00CD7896"/>
    <w:rsid w:val="00CE3A54"/>
    <w:rsid w:val="00CE3F9A"/>
    <w:rsid w:val="00CE48F9"/>
    <w:rsid w:val="00CE60AE"/>
    <w:rsid w:val="00CE687C"/>
    <w:rsid w:val="00CE6D85"/>
    <w:rsid w:val="00CE7540"/>
    <w:rsid w:val="00CF077E"/>
    <w:rsid w:val="00CF167A"/>
    <w:rsid w:val="00CF1D58"/>
    <w:rsid w:val="00CF265C"/>
    <w:rsid w:val="00CF3D45"/>
    <w:rsid w:val="00CF43AF"/>
    <w:rsid w:val="00CF4823"/>
    <w:rsid w:val="00CF4D8C"/>
    <w:rsid w:val="00CF6C5A"/>
    <w:rsid w:val="00D01FCD"/>
    <w:rsid w:val="00D0745E"/>
    <w:rsid w:val="00D077C4"/>
    <w:rsid w:val="00D11A7E"/>
    <w:rsid w:val="00D12E71"/>
    <w:rsid w:val="00D12E83"/>
    <w:rsid w:val="00D135F0"/>
    <w:rsid w:val="00D13981"/>
    <w:rsid w:val="00D14813"/>
    <w:rsid w:val="00D157FD"/>
    <w:rsid w:val="00D1762A"/>
    <w:rsid w:val="00D17807"/>
    <w:rsid w:val="00D21428"/>
    <w:rsid w:val="00D21E31"/>
    <w:rsid w:val="00D24F9E"/>
    <w:rsid w:val="00D2685C"/>
    <w:rsid w:val="00D27A6B"/>
    <w:rsid w:val="00D30400"/>
    <w:rsid w:val="00D316C5"/>
    <w:rsid w:val="00D33752"/>
    <w:rsid w:val="00D34B81"/>
    <w:rsid w:val="00D3538E"/>
    <w:rsid w:val="00D35EE6"/>
    <w:rsid w:val="00D425C8"/>
    <w:rsid w:val="00D447ED"/>
    <w:rsid w:val="00D50EC5"/>
    <w:rsid w:val="00D5123E"/>
    <w:rsid w:val="00D532BB"/>
    <w:rsid w:val="00D55DEA"/>
    <w:rsid w:val="00D56145"/>
    <w:rsid w:val="00D575D8"/>
    <w:rsid w:val="00D6149A"/>
    <w:rsid w:val="00D615C9"/>
    <w:rsid w:val="00D63671"/>
    <w:rsid w:val="00D63968"/>
    <w:rsid w:val="00D642F0"/>
    <w:rsid w:val="00D66C5D"/>
    <w:rsid w:val="00D70828"/>
    <w:rsid w:val="00D70CFC"/>
    <w:rsid w:val="00D75B52"/>
    <w:rsid w:val="00D76603"/>
    <w:rsid w:val="00D769A3"/>
    <w:rsid w:val="00D7765B"/>
    <w:rsid w:val="00D86058"/>
    <w:rsid w:val="00D86508"/>
    <w:rsid w:val="00D87E49"/>
    <w:rsid w:val="00DA0088"/>
    <w:rsid w:val="00DA1CAC"/>
    <w:rsid w:val="00DA5A11"/>
    <w:rsid w:val="00DA6E2B"/>
    <w:rsid w:val="00DA70D3"/>
    <w:rsid w:val="00DB0E3F"/>
    <w:rsid w:val="00DB4441"/>
    <w:rsid w:val="00DB514A"/>
    <w:rsid w:val="00DC25E6"/>
    <w:rsid w:val="00DC3850"/>
    <w:rsid w:val="00DC40F4"/>
    <w:rsid w:val="00DC4C33"/>
    <w:rsid w:val="00DC58D3"/>
    <w:rsid w:val="00DC6686"/>
    <w:rsid w:val="00DC7441"/>
    <w:rsid w:val="00DD1F83"/>
    <w:rsid w:val="00DD309B"/>
    <w:rsid w:val="00DD6366"/>
    <w:rsid w:val="00DD6DDE"/>
    <w:rsid w:val="00DD775E"/>
    <w:rsid w:val="00DE0B11"/>
    <w:rsid w:val="00DE1E85"/>
    <w:rsid w:val="00DE273A"/>
    <w:rsid w:val="00DE2A1D"/>
    <w:rsid w:val="00DE396D"/>
    <w:rsid w:val="00DE4FEE"/>
    <w:rsid w:val="00DE516B"/>
    <w:rsid w:val="00DE52AB"/>
    <w:rsid w:val="00DE797C"/>
    <w:rsid w:val="00DF0EA6"/>
    <w:rsid w:val="00DF2958"/>
    <w:rsid w:val="00DF3049"/>
    <w:rsid w:val="00DF4812"/>
    <w:rsid w:val="00DF59C2"/>
    <w:rsid w:val="00E04557"/>
    <w:rsid w:val="00E10C54"/>
    <w:rsid w:val="00E10D7C"/>
    <w:rsid w:val="00E10F1E"/>
    <w:rsid w:val="00E1411B"/>
    <w:rsid w:val="00E156A3"/>
    <w:rsid w:val="00E156F9"/>
    <w:rsid w:val="00E2200F"/>
    <w:rsid w:val="00E2231C"/>
    <w:rsid w:val="00E22C0F"/>
    <w:rsid w:val="00E24AEE"/>
    <w:rsid w:val="00E258F1"/>
    <w:rsid w:val="00E3169F"/>
    <w:rsid w:val="00E317AA"/>
    <w:rsid w:val="00E31FE9"/>
    <w:rsid w:val="00E3476E"/>
    <w:rsid w:val="00E3625F"/>
    <w:rsid w:val="00E4045B"/>
    <w:rsid w:val="00E41759"/>
    <w:rsid w:val="00E4443E"/>
    <w:rsid w:val="00E521BE"/>
    <w:rsid w:val="00E53CDD"/>
    <w:rsid w:val="00E54393"/>
    <w:rsid w:val="00E550E4"/>
    <w:rsid w:val="00E62FE5"/>
    <w:rsid w:val="00E650F0"/>
    <w:rsid w:val="00E66851"/>
    <w:rsid w:val="00E66B58"/>
    <w:rsid w:val="00E71DD3"/>
    <w:rsid w:val="00E9011F"/>
    <w:rsid w:val="00E9057E"/>
    <w:rsid w:val="00E91506"/>
    <w:rsid w:val="00E920CD"/>
    <w:rsid w:val="00E92E5B"/>
    <w:rsid w:val="00E95DA9"/>
    <w:rsid w:val="00E967BB"/>
    <w:rsid w:val="00EA0B95"/>
    <w:rsid w:val="00EA16D3"/>
    <w:rsid w:val="00EA16F1"/>
    <w:rsid w:val="00EA1D94"/>
    <w:rsid w:val="00EA27B1"/>
    <w:rsid w:val="00EA4003"/>
    <w:rsid w:val="00EA46BF"/>
    <w:rsid w:val="00EA50D3"/>
    <w:rsid w:val="00EA5C22"/>
    <w:rsid w:val="00EB0906"/>
    <w:rsid w:val="00EB09D8"/>
    <w:rsid w:val="00EB14AE"/>
    <w:rsid w:val="00EB25B3"/>
    <w:rsid w:val="00EB2A90"/>
    <w:rsid w:val="00EB4E1F"/>
    <w:rsid w:val="00EB6616"/>
    <w:rsid w:val="00EC0062"/>
    <w:rsid w:val="00EC1CAA"/>
    <w:rsid w:val="00EC1D0A"/>
    <w:rsid w:val="00EC220E"/>
    <w:rsid w:val="00EC57D6"/>
    <w:rsid w:val="00ED1AC4"/>
    <w:rsid w:val="00ED2BE9"/>
    <w:rsid w:val="00ED5099"/>
    <w:rsid w:val="00ED57C6"/>
    <w:rsid w:val="00ED5F8D"/>
    <w:rsid w:val="00ED6D13"/>
    <w:rsid w:val="00ED6DF2"/>
    <w:rsid w:val="00ED7DF0"/>
    <w:rsid w:val="00EE26C1"/>
    <w:rsid w:val="00EE7963"/>
    <w:rsid w:val="00EF197F"/>
    <w:rsid w:val="00EF2A14"/>
    <w:rsid w:val="00F00B4C"/>
    <w:rsid w:val="00F023FA"/>
    <w:rsid w:val="00F06097"/>
    <w:rsid w:val="00F1216E"/>
    <w:rsid w:val="00F12212"/>
    <w:rsid w:val="00F13C09"/>
    <w:rsid w:val="00F17643"/>
    <w:rsid w:val="00F20613"/>
    <w:rsid w:val="00F20883"/>
    <w:rsid w:val="00F20C71"/>
    <w:rsid w:val="00F21EED"/>
    <w:rsid w:val="00F21EFF"/>
    <w:rsid w:val="00F2299B"/>
    <w:rsid w:val="00F2360B"/>
    <w:rsid w:val="00F24C04"/>
    <w:rsid w:val="00F26601"/>
    <w:rsid w:val="00F26817"/>
    <w:rsid w:val="00F26909"/>
    <w:rsid w:val="00F26DBA"/>
    <w:rsid w:val="00F26E0C"/>
    <w:rsid w:val="00F316A2"/>
    <w:rsid w:val="00F3224C"/>
    <w:rsid w:val="00F37344"/>
    <w:rsid w:val="00F402EF"/>
    <w:rsid w:val="00F41B36"/>
    <w:rsid w:val="00F43960"/>
    <w:rsid w:val="00F44ACE"/>
    <w:rsid w:val="00F47904"/>
    <w:rsid w:val="00F47BB7"/>
    <w:rsid w:val="00F47E14"/>
    <w:rsid w:val="00F5185B"/>
    <w:rsid w:val="00F51916"/>
    <w:rsid w:val="00F54A4E"/>
    <w:rsid w:val="00F551A5"/>
    <w:rsid w:val="00F56989"/>
    <w:rsid w:val="00F601F7"/>
    <w:rsid w:val="00F6113E"/>
    <w:rsid w:val="00F6148A"/>
    <w:rsid w:val="00F6222C"/>
    <w:rsid w:val="00F65F2B"/>
    <w:rsid w:val="00F669E4"/>
    <w:rsid w:val="00F66BEC"/>
    <w:rsid w:val="00F66C3E"/>
    <w:rsid w:val="00F7115B"/>
    <w:rsid w:val="00F71BBC"/>
    <w:rsid w:val="00F734C5"/>
    <w:rsid w:val="00F73879"/>
    <w:rsid w:val="00F77F4D"/>
    <w:rsid w:val="00F81E9D"/>
    <w:rsid w:val="00F85A9A"/>
    <w:rsid w:val="00F866C4"/>
    <w:rsid w:val="00F87357"/>
    <w:rsid w:val="00F90594"/>
    <w:rsid w:val="00F90EE5"/>
    <w:rsid w:val="00F926DE"/>
    <w:rsid w:val="00FA0352"/>
    <w:rsid w:val="00FA0858"/>
    <w:rsid w:val="00FA0FC0"/>
    <w:rsid w:val="00FA1D50"/>
    <w:rsid w:val="00FA327D"/>
    <w:rsid w:val="00FA6730"/>
    <w:rsid w:val="00FA6E1C"/>
    <w:rsid w:val="00FA7702"/>
    <w:rsid w:val="00FB237B"/>
    <w:rsid w:val="00FB5264"/>
    <w:rsid w:val="00FB5F29"/>
    <w:rsid w:val="00FB6104"/>
    <w:rsid w:val="00FC0188"/>
    <w:rsid w:val="00FC0A05"/>
    <w:rsid w:val="00FC2E36"/>
    <w:rsid w:val="00FC734B"/>
    <w:rsid w:val="00FD002F"/>
    <w:rsid w:val="00FD2007"/>
    <w:rsid w:val="00FD7AB4"/>
    <w:rsid w:val="00FE095D"/>
    <w:rsid w:val="00FE3C4E"/>
    <w:rsid w:val="00FE536A"/>
    <w:rsid w:val="00FE5651"/>
    <w:rsid w:val="00FE5F62"/>
    <w:rsid w:val="00FE768C"/>
    <w:rsid w:val="00FF48E5"/>
    <w:rsid w:val="00FF5E67"/>
    <w:rsid w:val="12381D06"/>
    <w:rsid w:val="1E07BD3A"/>
    <w:rsid w:val="20161B05"/>
    <w:rsid w:val="380A0C94"/>
    <w:rsid w:val="3BEE5D35"/>
    <w:rsid w:val="460591C7"/>
    <w:rsid w:val="59EA298B"/>
    <w:rsid w:val="5E5A6B05"/>
    <w:rsid w:val="79112A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EE91A"/>
  <w15:docId w15:val="{A9866B9E-25C4-45CB-B21C-06BD1CE1F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6118"/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B3FEE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233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7B3FEE"/>
    <w:pPr>
      <w:keepNext/>
      <w:outlineLvl w:val="2"/>
    </w:pPr>
    <w:rPr>
      <w:i/>
      <w:sz w:val="24"/>
    </w:rPr>
  </w:style>
  <w:style w:type="paragraph" w:styleId="Nagwek4">
    <w:name w:val="heading 4"/>
    <w:basedOn w:val="Normalny"/>
    <w:next w:val="Normalny"/>
    <w:link w:val="Nagwek4Znak"/>
    <w:qFormat/>
    <w:rsid w:val="007B3FEE"/>
    <w:pPr>
      <w:keepNext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B3FEE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link w:val="Nagwek6Znak"/>
    <w:qFormat/>
    <w:rsid w:val="007B3FEE"/>
    <w:pPr>
      <w:keepNext/>
      <w:outlineLvl w:val="5"/>
    </w:pPr>
    <w:rPr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link w:val="Nagwek3"/>
    <w:rsid w:val="007B3FE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7B3FE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link w:val="Nagwek5"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link w:val="Nagwek6"/>
    <w:rsid w:val="007B3FEE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rsid w:val="007B3FE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B3F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rsid w:val="007B3FEE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link w:val="Nagwek"/>
    <w:semiHidden/>
    <w:rsid w:val="007B3F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7B3FEE"/>
  </w:style>
  <w:style w:type="paragraph" w:styleId="Tekstpodstawowy">
    <w:name w:val="Body Text"/>
    <w:basedOn w:val="Normalny"/>
    <w:link w:val="TekstpodstawowyZnak"/>
    <w:semiHidden/>
    <w:rsid w:val="007B3FEE"/>
    <w:rPr>
      <w:sz w:val="22"/>
    </w:rPr>
  </w:style>
  <w:style w:type="character" w:customStyle="1" w:styleId="TekstpodstawowyZnak">
    <w:name w:val="Tekst podstawowy Znak"/>
    <w:link w:val="Tekstpodstawowy"/>
    <w:semiHidden/>
    <w:rsid w:val="007B3FEE"/>
    <w:rPr>
      <w:rFonts w:ascii="Times New Roman" w:eastAsia="Times New Roman" w:hAnsi="Times New Roman" w:cs="Times New Roman"/>
      <w:szCs w:val="20"/>
      <w:lang w:eastAsia="pl-PL"/>
    </w:rPr>
  </w:style>
  <w:style w:type="paragraph" w:styleId="Zwykytekst">
    <w:name w:val="Plain Text"/>
    <w:aliases w:val="Znak4, Znak4"/>
    <w:basedOn w:val="Normalny"/>
    <w:link w:val="ZwykytekstZnak"/>
    <w:rsid w:val="007B3FEE"/>
    <w:rPr>
      <w:rFonts w:ascii="Courier New" w:hAnsi="Courier New"/>
    </w:rPr>
  </w:style>
  <w:style w:type="character" w:customStyle="1" w:styleId="ZwykytekstZnak">
    <w:name w:val="Zwykły tekst Znak"/>
    <w:aliases w:val="Znak4 Znak, Znak4 Znak"/>
    <w:link w:val="Zwykytekst"/>
    <w:rsid w:val="007B3FEE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7B3FEE"/>
    <w:pPr>
      <w:ind w:left="720"/>
      <w:contextualSpacing/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7B3FEE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Znak1,Footnote,Podrozdział,Podrozdzia3, Znak1, Znak Znak,Footnote Text Char1,Znak Znak"/>
    <w:basedOn w:val="Normalny"/>
    <w:link w:val="TekstprzypisudolnegoZnak"/>
    <w:rsid w:val="007B3FEE"/>
    <w:rPr>
      <w:rFonts w:eastAsia="Calibri"/>
    </w:rPr>
  </w:style>
  <w:style w:type="character" w:customStyle="1" w:styleId="TekstprzypisudolnegoZnak">
    <w:name w:val="Tekst przypisu dolnego Znak"/>
    <w:aliases w:val="Znak1 Znak,Footnote Znak,Podrozdział Znak,Podrozdzia3 Znak, Znak1 Znak, Znak Znak Znak,Footnote Text Char1 Znak,Znak Znak Znak"/>
    <w:link w:val="Tekstprzypisudolnego"/>
    <w:rsid w:val="007B3FE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7B3FEE"/>
    <w:rPr>
      <w:vertAlign w:val="superscript"/>
    </w:rPr>
  </w:style>
  <w:style w:type="paragraph" w:customStyle="1" w:styleId="Default">
    <w:name w:val="Default"/>
    <w:rsid w:val="00183F2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D55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F6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F6F44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27D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368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103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DC668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DC668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6E4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4752"/>
  </w:style>
  <w:style w:type="character" w:customStyle="1" w:styleId="TekstkomentarzaZnak">
    <w:name w:val="Tekst komentarza Znak"/>
    <w:link w:val="Tekstkomentarza"/>
    <w:uiPriority w:val="99"/>
    <w:rsid w:val="006E475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475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4752"/>
    <w:rPr>
      <w:rFonts w:ascii="Times New Roman" w:eastAsia="Times New Roman" w:hAnsi="Times New Roman"/>
      <w:b/>
      <w:bCs/>
    </w:rPr>
  </w:style>
  <w:style w:type="paragraph" w:styleId="Spistreci5">
    <w:name w:val="toc 5"/>
    <w:basedOn w:val="Normalny"/>
    <w:next w:val="Normalny"/>
    <w:autoRedefine/>
    <w:uiPriority w:val="39"/>
    <w:unhideWhenUsed/>
    <w:rsid w:val="00F47BB7"/>
    <w:pPr>
      <w:spacing w:line="276" w:lineRule="auto"/>
      <w:ind w:left="880"/>
    </w:pPr>
    <w:rPr>
      <w:rFonts w:ascii="Calibri" w:hAnsi="Calibri"/>
      <w:lang w:eastAsia="en-US"/>
    </w:rPr>
  </w:style>
  <w:style w:type="paragraph" w:styleId="Bezodstpw">
    <w:name w:val="No Spacing"/>
    <w:basedOn w:val="Normalny"/>
    <w:uiPriority w:val="1"/>
    <w:qFormat/>
    <w:rsid w:val="00927C8C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42233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Standard">
    <w:name w:val="Standard"/>
    <w:basedOn w:val="Normalny"/>
    <w:rsid w:val="005A40AF"/>
    <w:pPr>
      <w:suppressAutoHyphens/>
      <w:autoSpaceDE w:val="0"/>
    </w:pPr>
    <w:rPr>
      <w:lang w:eastAsia="ar-SA"/>
    </w:r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locked/>
    <w:rsid w:val="00B500C7"/>
    <w:rPr>
      <w:rFonts w:ascii="Times New Roman" w:eastAsia="Times New Roman" w:hAnsi="Times New Roman"/>
      <w:sz w:val="24"/>
      <w:szCs w:val="24"/>
    </w:rPr>
  </w:style>
  <w:style w:type="numbering" w:customStyle="1" w:styleId="Styl23">
    <w:name w:val="Styl23"/>
    <w:uiPriority w:val="99"/>
    <w:rsid w:val="00B500C7"/>
    <w:pPr>
      <w:numPr>
        <w:numId w:val="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079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079E"/>
    <w:rPr>
      <w:rFonts w:ascii="Times New Roman" w:eastAsia="Times New Roman" w:hAnsi="Times New Roman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4079E"/>
    <w:rPr>
      <w:vertAlign w:val="superscript"/>
    </w:rPr>
  </w:style>
  <w:style w:type="paragraph" w:styleId="Poprawka">
    <w:name w:val="Revision"/>
    <w:hidden/>
    <w:uiPriority w:val="99"/>
    <w:semiHidden/>
    <w:rsid w:val="00F20C71"/>
    <w:rPr>
      <w:rFonts w:ascii="Times New Roman" w:eastAsia="Times New Roman" w:hAnsi="Times New Roman"/>
      <w:lang w:eastAsia="pl-PL"/>
    </w:rPr>
  </w:style>
  <w:style w:type="character" w:customStyle="1" w:styleId="Stopka2">
    <w:name w:val="Stopka (2)"/>
    <w:basedOn w:val="Domylnaczcionkaakapitu"/>
    <w:rsid w:val="002C0750"/>
    <w:rPr>
      <w:rFonts w:ascii="Arial" w:eastAsia="Arial" w:hAnsi="Arial" w:cs="Arial"/>
      <w:b/>
      <w:bCs/>
      <w:i w:val="0"/>
      <w:iCs w:val="0"/>
      <w:smallCaps w:val="0"/>
      <w:strike w:val="0"/>
      <w:color w:val="FF0000"/>
      <w:spacing w:val="0"/>
      <w:w w:val="100"/>
      <w:position w:val="0"/>
      <w:sz w:val="18"/>
      <w:szCs w:val="18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7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9A34E-3AF6-4614-B8BA-D6BAE5799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1569</Words>
  <Characters>9414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10962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olimpia.wilamowska@outlook.com</cp:lastModifiedBy>
  <cp:revision>6</cp:revision>
  <cp:lastPrinted>2022-01-17T10:29:00Z</cp:lastPrinted>
  <dcterms:created xsi:type="dcterms:W3CDTF">2026-01-27T11:41:00Z</dcterms:created>
  <dcterms:modified xsi:type="dcterms:W3CDTF">2026-01-27T11:47:00Z</dcterms:modified>
</cp:coreProperties>
</file>